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65A5C" w14:textId="77777777" w:rsidR="00A53F48" w:rsidRPr="00224350" w:rsidRDefault="00A53F48" w:rsidP="00394695">
      <w:pPr>
        <w:pStyle w:val="Title"/>
        <w:spacing w:line="240" w:lineRule="auto"/>
      </w:pPr>
      <w:r w:rsidRPr="00224350">
        <w:drawing>
          <wp:anchor distT="0" distB="0" distL="114300" distR="114300" simplePos="0" relativeHeight="251659264" behindDoc="1" locked="0" layoutInCell="1" allowOverlap="1" wp14:anchorId="3EA25AEF" wp14:editId="6469053C">
            <wp:simplePos x="0" y="0"/>
            <wp:positionH relativeFrom="column">
              <wp:posOffset>134168</wp:posOffset>
            </wp:positionH>
            <wp:positionV relativeFrom="paragraph">
              <wp:posOffset>7620</wp:posOffset>
            </wp:positionV>
            <wp:extent cx="948213" cy="461176"/>
            <wp:effectExtent l="0" t="0" r="4445" b="0"/>
            <wp:wrapTight wrapText="bothSides">
              <wp:wrapPolygon edited="0">
                <wp:start x="0" y="0"/>
                <wp:lineTo x="0" y="20529"/>
                <wp:lineTo x="21267" y="20529"/>
                <wp:lineTo x="21267" y="0"/>
                <wp:lineTo x="0" y="0"/>
              </wp:wrapPolygon>
            </wp:wrapTight>
            <wp:docPr id="3" name="Picture 3" descr="Housing Connec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CHC logo - new.png"/>
                    <pic:cNvPicPr/>
                  </pic:nvPicPr>
                  <pic:blipFill rotWithShape="1">
                    <a:blip r:embed="rId8" cstate="print">
                      <a:extLst>
                        <a:ext uri="{28A0092B-C50C-407E-A947-70E740481C1C}">
                          <a14:useLocalDpi xmlns:a14="http://schemas.microsoft.com/office/drawing/2010/main" val="0"/>
                        </a:ext>
                      </a:extLst>
                    </a:blip>
                    <a:srcRect l="42790" t="18315" r="31699" b="42491"/>
                    <a:stretch/>
                  </pic:blipFill>
                  <pic:spPr bwMode="auto">
                    <a:xfrm>
                      <a:off x="0" y="0"/>
                      <a:ext cx="948213" cy="46117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24350">
        <w:t>Affordable Housing for Rent</w:t>
      </w:r>
    </w:p>
    <w:p w14:paraId="68951F29" w14:textId="499083E1" w:rsidR="00A53F48" w:rsidRPr="00A53F48" w:rsidRDefault="001B00B0" w:rsidP="00394695">
      <w:pPr>
        <w:pStyle w:val="Subtitle"/>
        <w:spacing w:line="240" w:lineRule="auto"/>
      </w:pPr>
      <w:r w:rsidRPr="00A53F48">
        <w:rPr>
          <w:noProof/>
        </w:rPr>
        <w:drawing>
          <wp:anchor distT="0" distB="0" distL="114300" distR="114300" simplePos="0" relativeHeight="251633152" behindDoc="1" locked="0" layoutInCell="1" allowOverlap="1" wp14:anchorId="633D2B79" wp14:editId="0AE2607D">
            <wp:simplePos x="0" y="0"/>
            <wp:positionH relativeFrom="column">
              <wp:posOffset>-3810</wp:posOffset>
            </wp:positionH>
            <wp:positionV relativeFrom="paragraph">
              <wp:posOffset>175895</wp:posOffset>
            </wp:positionV>
            <wp:extent cx="1085850" cy="973455"/>
            <wp:effectExtent l="0" t="0" r="0" b="0"/>
            <wp:wrapTight wrapText="bothSides">
              <wp:wrapPolygon edited="0">
                <wp:start x="0" y="0"/>
                <wp:lineTo x="0" y="21135"/>
                <wp:lineTo x="21221" y="21135"/>
                <wp:lineTo x="21221" y="0"/>
                <wp:lineTo x="0" y="0"/>
              </wp:wrapPolygon>
            </wp:wrapTight>
            <wp:docPr id="4" name="Picture 4" descr="Picture of Develop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laceholder for a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5850" cy="973455"/>
                    </a:xfrm>
                    <a:prstGeom prst="rect">
                      <a:avLst/>
                    </a:prstGeom>
                    <a:ln w="9525" cap="sq">
                      <a:noFill/>
                      <a:prstDash val="solid"/>
                      <a:miter lim="800000"/>
                    </a:ln>
                    <a:effectLst/>
                  </pic:spPr>
                </pic:pic>
              </a:graphicData>
            </a:graphic>
            <wp14:sizeRelH relativeFrom="page">
              <wp14:pctWidth>0</wp14:pctWidth>
            </wp14:sizeRelH>
            <wp14:sizeRelV relativeFrom="page">
              <wp14:pctHeight>0</wp14:pctHeight>
            </wp14:sizeRelV>
          </wp:anchor>
        </w:drawing>
      </w:r>
      <w:r w:rsidR="00A53F48" w:rsidRPr="00A53F48">
        <w:t>PROJECT NAME</w:t>
      </w:r>
    </w:p>
    <w:p w14:paraId="3BD95A63" w14:textId="5D3B5DF6" w:rsidR="00A53F48" w:rsidRDefault="00A53F48" w:rsidP="00394695">
      <w:pPr>
        <w:pStyle w:val="Subtitle"/>
        <w:spacing w:line="240" w:lineRule="auto"/>
      </w:pPr>
      <w:r w:rsidRPr="00A53F48">
        <w:t>[#] NEWLY CONSTRUCTED UNITS AT [INSERT STREET ADDRESS]</w:t>
      </w:r>
    </w:p>
    <w:p w14:paraId="1C6D506C" w14:textId="77777777" w:rsidR="00394695" w:rsidRDefault="00A8703E" w:rsidP="00394695">
      <w:pPr>
        <w:spacing w:line="240" w:lineRule="auto"/>
        <w:rPr>
          <w:rFonts w:ascii="Arial" w:hAnsi="Arial" w:cs="Arial"/>
          <w:b/>
          <w:sz w:val="24"/>
          <w:szCs w:val="24"/>
        </w:rPr>
      </w:pPr>
      <w:r w:rsidRPr="00A8703E">
        <w:rPr>
          <w:rFonts w:ascii="Arial" w:hAnsi="Arial" w:cs="Arial"/>
          <w:b/>
          <w:sz w:val="24"/>
          <w:szCs w:val="24"/>
        </w:rPr>
        <w:t>[NEIGHBORHOOD]</w:t>
      </w:r>
    </w:p>
    <w:p w14:paraId="5FEB6F23" w14:textId="77777777" w:rsidR="00B73E86" w:rsidRDefault="00A53F48" w:rsidP="00B73E86">
      <w:pPr>
        <w:spacing w:after="120" w:line="240" w:lineRule="auto"/>
        <w:rPr>
          <w:rFonts w:asciiTheme="minorBidi" w:hAnsiTheme="minorBidi"/>
          <w:color w:val="0000FF" w:themeColor="hyperlink"/>
          <w:sz w:val="18"/>
          <w:szCs w:val="18"/>
          <w:u w:val="single"/>
        </w:rPr>
      </w:pPr>
      <w:r w:rsidRPr="00394695">
        <w:rPr>
          <w:rStyle w:val="Heading1Char"/>
        </w:rPr>
        <w:t>Amenities:</w:t>
      </w:r>
      <w:r w:rsidRPr="00394695">
        <w:rPr>
          <w:rFonts w:asciiTheme="minorBidi" w:hAnsiTheme="minorBidi"/>
          <w:sz w:val="18"/>
          <w:szCs w:val="18"/>
        </w:rPr>
        <w:t xml:space="preserve"> 24-hour attended lobby, on-site resident manager, sun terrace, fitness center, computer lounge, party rooms (additional fees apply). </w:t>
      </w:r>
      <w:r w:rsidR="00394695">
        <w:rPr>
          <w:rFonts w:asciiTheme="minorBidi" w:hAnsiTheme="minorBidi"/>
          <w:sz w:val="18"/>
          <w:szCs w:val="18"/>
        </w:rPr>
        <w:br/>
      </w:r>
      <w:r w:rsidRPr="00F517D6">
        <w:rPr>
          <w:rStyle w:val="Heading1Char"/>
        </w:rPr>
        <w:t>Transit</w:t>
      </w:r>
      <w:r w:rsidRPr="00F517D6">
        <w:rPr>
          <w:rFonts w:asciiTheme="minorBidi" w:hAnsiTheme="minorBidi"/>
          <w:b/>
          <w:bCs/>
          <w:sz w:val="18"/>
          <w:szCs w:val="18"/>
        </w:rPr>
        <w:t>:</w:t>
      </w:r>
      <w:r w:rsidRPr="00F517D6">
        <w:rPr>
          <w:rFonts w:asciiTheme="minorBidi" w:hAnsiTheme="minorBidi"/>
          <w:sz w:val="18"/>
          <w:szCs w:val="18"/>
        </w:rPr>
        <w:t xml:space="preserve"> E/J/Z/F, Q64, Q52 </w:t>
      </w:r>
      <w:r w:rsidR="00394695" w:rsidRPr="00F517D6">
        <w:rPr>
          <w:rFonts w:asciiTheme="minorBidi" w:hAnsiTheme="minorBidi"/>
          <w:sz w:val="18"/>
          <w:szCs w:val="18"/>
        </w:rPr>
        <w:br/>
      </w:r>
      <w:r w:rsidR="00CE224F" w:rsidRPr="00CE224F">
        <w:rPr>
          <w:rFonts w:asciiTheme="minorBidi" w:hAnsiTheme="minorBidi"/>
          <w:b/>
          <w:bCs/>
          <w:sz w:val="18"/>
          <w:szCs w:val="18"/>
        </w:rPr>
        <w:t>No fee to apply</w:t>
      </w:r>
      <w:r w:rsidRPr="00394695">
        <w:rPr>
          <w:rFonts w:asciiTheme="minorBidi" w:hAnsiTheme="minorBidi"/>
          <w:b/>
          <w:bCs/>
          <w:sz w:val="18"/>
          <w:szCs w:val="18"/>
        </w:rPr>
        <w:t xml:space="preserve"> • No broker’s fee • Smoke-free building • More information: </w:t>
      </w:r>
      <w:hyperlink r:id="rId10" w:history="1">
        <w:r w:rsidRPr="00394695">
          <w:rPr>
            <w:rFonts w:asciiTheme="minorBidi" w:hAnsiTheme="minorBidi"/>
            <w:color w:val="0000FF" w:themeColor="hyperlink"/>
            <w:sz w:val="18"/>
            <w:szCs w:val="18"/>
            <w:u w:val="single"/>
          </w:rPr>
          <w:t>www.developerwebsite.com</w:t>
        </w:r>
      </w:hyperlink>
    </w:p>
    <w:p w14:paraId="28B30B83" w14:textId="2AE2F55B" w:rsidR="0043596C" w:rsidRDefault="00394695" w:rsidP="00B73E86">
      <w:pPr>
        <w:spacing w:after="0" w:line="240" w:lineRule="auto"/>
        <w:rPr>
          <w:rFonts w:asciiTheme="minorBidi" w:hAnsiTheme="minorBidi"/>
          <w:color w:val="31849B" w:themeColor="accent5" w:themeShade="BF"/>
          <w:sz w:val="18"/>
          <w:szCs w:val="18"/>
        </w:rPr>
        <w:sectPr w:rsidR="0043596C" w:rsidSect="00B73E86">
          <w:pgSz w:w="13680" w:h="25920" w:code="5"/>
          <w:pgMar w:top="288" w:right="576" w:bottom="288" w:left="576" w:header="720" w:footer="720" w:gutter="0"/>
          <w:cols w:space="720"/>
          <w:docGrid w:linePitch="360"/>
        </w:sectPr>
      </w:pPr>
      <w:r>
        <w:rPr>
          <w:rFonts w:asciiTheme="minorBidi" w:hAnsiTheme="minorBidi"/>
          <w:color w:val="0000FF" w:themeColor="hyperlink"/>
          <w:sz w:val="18"/>
          <w:szCs w:val="18"/>
          <w:u w:val="single"/>
        </w:rPr>
        <w:br/>
      </w:r>
      <w:r w:rsidR="00A53F48" w:rsidRPr="00394695">
        <w:rPr>
          <w:rFonts w:asciiTheme="minorBidi" w:hAnsiTheme="minorBidi"/>
          <w:color w:val="31849B" w:themeColor="accent5" w:themeShade="BF"/>
          <w:sz w:val="18"/>
          <w:szCs w:val="18"/>
        </w:rPr>
        <w:t>This building is being constructed through the [INSERT NAME OF PROGRAM] of the New York City Housing Development Corporation and the [INSERT NAME OF PROGRAM] of the New York City Department of Housing Preservation and Development.</w:t>
      </w:r>
    </w:p>
    <w:p w14:paraId="77CD76FB" w14:textId="77777777" w:rsidR="0043596C" w:rsidRDefault="000041C4" w:rsidP="00394695">
      <w:pPr>
        <w:spacing w:after="0" w:line="240" w:lineRule="auto"/>
        <w:rPr>
          <w:rFonts w:asciiTheme="minorBidi" w:hAnsiTheme="minorBidi"/>
          <w:color w:val="31849B" w:themeColor="accent5" w:themeShade="BF"/>
          <w:sz w:val="18"/>
          <w:szCs w:val="18"/>
        </w:rPr>
      </w:pPr>
      <w:r>
        <w:rPr>
          <w:rFonts w:asciiTheme="minorBidi" w:hAnsiTheme="minorBidi"/>
          <w:color w:val="31849B" w:themeColor="accent5" w:themeShade="BF"/>
          <w:sz w:val="18"/>
          <w:szCs w:val="18"/>
        </w:rPr>
        <w:pict w14:anchorId="3B232B5D">
          <v:rect id="_x0000_i1025" style="width:554.4pt;height:1pt;mso-position-horizontal:absolute" o:hralign="center" o:hrstd="t" o:hrnoshade="t" o:hr="t" fillcolor="black [3213]" stroked="f"/>
        </w:pict>
      </w:r>
    </w:p>
    <w:p w14:paraId="205A6596" w14:textId="77777777" w:rsidR="00394695" w:rsidRPr="00394695" w:rsidRDefault="00394695" w:rsidP="00394695">
      <w:pPr>
        <w:spacing w:after="0" w:line="240" w:lineRule="auto"/>
        <w:rPr>
          <w:rFonts w:asciiTheme="minorBidi" w:hAnsiTheme="minorBidi"/>
          <w:color w:val="31849B" w:themeColor="accent5" w:themeShade="BF"/>
          <w:sz w:val="18"/>
          <w:szCs w:val="18"/>
        </w:rPr>
        <w:sectPr w:rsidR="00394695" w:rsidRPr="00394695" w:rsidSect="00B73E86">
          <w:type w:val="continuous"/>
          <w:pgSz w:w="13680" w:h="25920" w:code="5"/>
          <w:pgMar w:top="288" w:right="576" w:bottom="288" w:left="576" w:header="720" w:footer="720" w:gutter="0"/>
          <w:cols w:space="720"/>
          <w:docGrid w:linePitch="360"/>
        </w:sectPr>
      </w:pPr>
    </w:p>
    <w:p w14:paraId="46F7DC45" w14:textId="77777777" w:rsidR="00A53F48" w:rsidRPr="00394695" w:rsidRDefault="00A53F48" w:rsidP="00394695">
      <w:pPr>
        <w:pStyle w:val="Heading1"/>
      </w:pPr>
      <w:r w:rsidRPr="00394695">
        <w:t>Who Should Apply?</w:t>
      </w:r>
    </w:p>
    <w:p w14:paraId="2DCA266C" w14:textId="77777777" w:rsidR="00A53F48" w:rsidRPr="00394695" w:rsidRDefault="00A53F48" w:rsidP="00394695">
      <w:pPr>
        <w:tabs>
          <w:tab w:val="left" w:pos="270"/>
        </w:tabs>
        <w:spacing w:before="120" w:after="0" w:line="240" w:lineRule="auto"/>
        <w:rPr>
          <w:rFonts w:asciiTheme="minorBidi" w:hAnsiTheme="minorBidi"/>
          <w:sz w:val="18"/>
          <w:szCs w:val="18"/>
        </w:rPr>
      </w:pPr>
      <w:r w:rsidRPr="00394695">
        <w:rPr>
          <w:rFonts w:asciiTheme="minorBidi" w:hAnsiTheme="minorBidi"/>
          <w:sz w:val="18"/>
          <w:szCs w:val="18"/>
        </w:rPr>
        <w:br w:type="column"/>
      </w:r>
      <w:r w:rsidRPr="00394695">
        <w:rPr>
          <w:rFonts w:asciiTheme="minorBidi" w:hAnsiTheme="minorBidi"/>
          <w:sz w:val="18"/>
          <w:szCs w:val="18"/>
        </w:rPr>
        <w:t xml:space="preserve">Individuals or households who meet the income and household size requirements listed in the table below may apply. Qualified applicants will be required to meet additional selection criteria.  Applicants who live in New York City receive a general preference for apartments. </w:t>
      </w:r>
    </w:p>
    <w:p w14:paraId="3F30D187" w14:textId="77777777" w:rsidR="00A8703E" w:rsidRPr="00394695" w:rsidRDefault="00A53F48" w:rsidP="00482A8C">
      <w:pPr>
        <w:pStyle w:val="ListParagraph"/>
        <w:numPr>
          <w:ilvl w:val="0"/>
          <w:numId w:val="2"/>
        </w:numPr>
        <w:tabs>
          <w:tab w:val="left" w:pos="270"/>
        </w:tabs>
        <w:spacing w:before="120" w:after="0" w:line="240" w:lineRule="auto"/>
        <w:ind w:left="648"/>
        <w:rPr>
          <w:rFonts w:asciiTheme="minorBidi" w:hAnsiTheme="minorBidi"/>
          <w:sz w:val="18"/>
          <w:szCs w:val="18"/>
        </w:rPr>
      </w:pPr>
      <w:r w:rsidRPr="00394695">
        <w:rPr>
          <w:rFonts w:asciiTheme="minorBidi" w:hAnsiTheme="minorBidi"/>
          <w:sz w:val="18"/>
          <w:szCs w:val="18"/>
        </w:rPr>
        <w:br w:type="column"/>
      </w:r>
      <w:r w:rsidR="00A96C37" w:rsidRPr="00394695">
        <w:rPr>
          <w:rFonts w:asciiTheme="minorBidi" w:hAnsiTheme="minorBidi"/>
          <w:sz w:val="18"/>
          <w:szCs w:val="18"/>
        </w:rPr>
        <w:t>A percentage of units is set aside for</w:t>
      </w:r>
      <w:r w:rsidR="001B64C0" w:rsidRPr="00394695">
        <w:rPr>
          <w:rFonts w:asciiTheme="minorBidi" w:hAnsiTheme="minorBidi"/>
          <w:sz w:val="18"/>
          <w:szCs w:val="18"/>
        </w:rPr>
        <w:t>:</w:t>
      </w:r>
    </w:p>
    <w:p w14:paraId="4EE30F25" w14:textId="77777777" w:rsidR="00A8703E" w:rsidRPr="00394695" w:rsidRDefault="00A8703E" w:rsidP="00482A8C">
      <w:pPr>
        <w:pStyle w:val="ListParagraph"/>
        <w:numPr>
          <w:ilvl w:val="0"/>
          <w:numId w:val="4"/>
        </w:numPr>
        <w:tabs>
          <w:tab w:val="left" w:pos="270"/>
        </w:tabs>
        <w:spacing w:before="120" w:after="0" w:line="240" w:lineRule="auto"/>
        <w:ind w:left="1080"/>
        <w:rPr>
          <w:rFonts w:asciiTheme="minorBidi" w:hAnsiTheme="minorBidi"/>
          <w:sz w:val="18"/>
          <w:szCs w:val="18"/>
        </w:rPr>
      </w:pPr>
      <w:r w:rsidRPr="00394695">
        <w:rPr>
          <w:rFonts w:asciiTheme="minorBidi" w:hAnsiTheme="minorBidi"/>
          <w:sz w:val="18"/>
          <w:szCs w:val="18"/>
        </w:rPr>
        <w:t>Mobility</w:t>
      </w:r>
      <w:r w:rsidR="001B64C0" w:rsidRPr="00394695">
        <w:rPr>
          <w:rFonts w:asciiTheme="minorBidi" w:hAnsiTheme="minorBidi"/>
          <w:sz w:val="18"/>
          <w:szCs w:val="18"/>
        </w:rPr>
        <w:t>–disabled applicants</w:t>
      </w:r>
      <w:r w:rsidRPr="00394695">
        <w:rPr>
          <w:rFonts w:asciiTheme="minorBidi" w:hAnsiTheme="minorBidi"/>
          <w:sz w:val="18"/>
          <w:szCs w:val="18"/>
        </w:rPr>
        <w:t xml:space="preserve"> (5%)</w:t>
      </w:r>
      <w:r w:rsidR="00A96C37" w:rsidRPr="00394695">
        <w:rPr>
          <w:rFonts w:asciiTheme="minorBidi" w:hAnsiTheme="minorBidi"/>
          <w:sz w:val="18"/>
          <w:szCs w:val="18"/>
        </w:rPr>
        <w:t xml:space="preserve"> </w:t>
      </w:r>
    </w:p>
    <w:p w14:paraId="77C8D5E1" w14:textId="77777777" w:rsidR="00A96C37" w:rsidRPr="00394695" w:rsidRDefault="00A8703E" w:rsidP="00482A8C">
      <w:pPr>
        <w:pStyle w:val="ListParagraph"/>
        <w:numPr>
          <w:ilvl w:val="0"/>
          <w:numId w:val="4"/>
        </w:numPr>
        <w:tabs>
          <w:tab w:val="left" w:pos="270"/>
        </w:tabs>
        <w:spacing w:before="120" w:after="0" w:line="240" w:lineRule="auto"/>
        <w:ind w:left="1080"/>
        <w:rPr>
          <w:rFonts w:asciiTheme="minorBidi" w:hAnsiTheme="minorBidi"/>
          <w:sz w:val="18"/>
          <w:szCs w:val="18"/>
        </w:rPr>
      </w:pPr>
      <w:r w:rsidRPr="00394695">
        <w:rPr>
          <w:rFonts w:asciiTheme="minorBidi" w:hAnsiTheme="minorBidi"/>
          <w:sz w:val="18"/>
          <w:szCs w:val="18"/>
        </w:rPr>
        <w:t>V</w:t>
      </w:r>
      <w:r w:rsidR="00A96C37" w:rsidRPr="00394695">
        <w:rPr>
          <w:rFonts w:asciiTheme="minorBidi" w:hAnsiTheme="minorBidi"/>
          <w:sz w:val="18"/>
          <w:szCs w:val="18"/>
        </w:rPr>
        <w:t>ision/</w:t>
      </w:r>
      <w:r w:rsidRPr="00394695">
        <w:rPr>
          <w:rFonts w:asciiTheme="minorBidi" w:hAnsiTheme="minorBidi"/>
          <w:sz w:val="18"/>
          <w:szCs w:val="18"/>
        </w:rPr>
        <w:t>H</w:t>
      </w:r>
      <w:r w:rsidR="00A96C37" w:rsidRPr="00394695">
        <w:rPr>
          <w:rFonts w:asciiTheme="minorBidi" w:hAnsiTheme="minorBidi"/>
          <w:sz w:val="18"/>
          <w:szCs w:val="18"/>
        </w:rPr>
        <w:t>earing</w:t>
      </w:r>
      <w:r w:rsidR="001B64C0" w:rsidRPr="00394695">
        <w:rPr>
          <w:rFonts w:asciiTheme="minorBidi" w:hAnsiTheme="minorBidi"/>
          <w:sz w:val="18"/>
          <w:szCs w:val="18"/>
        </w:rPr>
        <w:t>–disabled applicants</w:t>
      </w:r>
      <w:r w:rsidR="00A96C37" w:rsidRPr="00394695">
        <w:rPr>
          <w:rFonts w:asciiTheme="minorBidi" w:hAnsiTheme="minorBidi"/>
          <w:sz w:val="18"/>
          <w:szCs w:val="18"/>
        </w:rPr>
        <w:t xml:space="preserve"> (2%)</w:t>
      </w:r>
    </w:p>
    <w:p w14:paraId="6EC217F7" w14:textId="77777777" w:rsidR="00A96C37" w:rsidRPr="00394695" w:rsidRDefault="00A53F48" w:rsidP="00482A8C">
      <w:pPr>
        <w:pStyle w:val="ListParagraph"/>
        <w:numPr>
          <w:ilvl w:val="0"/>
          <w:numId w:val="2"/>
        </w:numPr>
        <w:tabs>
          <w:tab w:val="left" w:pos="270"/>
        </w:tabs>
        <w:spacing w:before="120" w:after="0" w:line="240" w:lineRule="auto"/>
        <w:ind w:left="648"/>
        <w:rPr>
          <w:rFonts w:asciiTheme="minorBidi" w:hAnsiTheme="minorBidi"/>
          <w:sz w:val="18"/>
          <w:szCs w:val="18"/>
        </w:rPr>
      </w:pPr>
      <w:r w:rsidRPr="00394695">
        <w:rPr>
          <w:rFonts w:asciiTheme="minorBidi" w:hAnsiTheme="minorBidi"/>
          <w:sz w:val="18"/>
          <w:szCs w:val="18"/>
        </w:rPr>
        <w:t>Preference for a percentage of units goes to:</w:t>
      </w:r>
    </w:p>
    <w:p w14:paraId="271E490E" w14:textId="4895F68E" w:rsidR="00A53F48" w:rsidRPr="00394695" w:rsidRDefault="00A53F48" w:rsidP="00482A8C">
      <w:pPr>
        <w:pStyle w:val="ListParagraph"/>
        <w:numPr>
          <w:ilvl w:val="1"/>
          <w:numId w:val="2"/>
        </w:numPr>
        <w:tabs>
          <w:tab w:val="left" w:pos="270"/>
        </w:tabs>
        <w:spacing w:before="120" w:after="0" w:line="240" w:lineRule="auto"/>
        <w:ind w:left="1080" w:right="-864"/>
        <w:rPr>
          <w:rFonts w:asciiTheme="minorBidi" w:hAnsiTheme="minorBidi"/>
          <w:sz w:val="18"/>
          <w:szCs w:val="18"/>
        </w:rPr>
      </w:pPr>
      <w:r w:rsidRPr="00394695">
        <w:rPr>
          <w:rFonts w:asciiTheme="minorBidi" w:hAnsiTheme="minorBidi"/>
          <w:sz w:val="18"/>
          <w:szCs w:val="18"/>
        </w:rPr>
        <w:t>Residents of [ENTER</w:t>
      </w:r>
      <w:r w:rsidRPr="00394695">
        <w:rPr>
          <w:rFonts w:asciiTheme="minorBidi" w:hAnsiTheme="minorBidi"/>
          <w:b/>
          <w:sz w:val="18"/>
          <w:szCs w:val="18"/>
        </w:rPr>
        <w:t xml:space="preserve"> </w:t>
      </w:r>
      <w:r w:rsidR="001B64C0" w:rsidRPr="00394695">
        <w:rPr>
          <w:rFonts w:asciiTheme="minorBidi" w:hAnsiTheme="minorBidi"/>
          <w:b/>
          <w:sz w:val="18"/>
          <w:szCs w:val="18"/>
        </w:rPr>
        <w:t xml:space="preserve">COMMUNITY BOARD </w:t>
      </w:r>
      <w:r w:rsidRPr="00394695">
        <w:rPr>
          <w:rFonts w:asciiTheme="minorBidi" w:hAnsiTheme="minorBidi"/>
          <w:sz w:val="18"/>
          <w:szCs w:val="18"/>
        </w:rPr>
        <w:t>HERE] (</w:t>
      </w:r>
      <w:r w:rsidR="008B55C9">
        <w:rPr>
          <w:rFonts w:asciiTheme="minorBidi" w:hAnsiTheme="minorBidi"/>
          <w:sz w:val="18"/>
          <w:szCs w:val="18"/>
        </w:rPr>
        <w:t>2</w:t>
      </w:r>
      <w:r w:rsidRPr="00394695">
        <w:rPr>
          <w:rFonts w:asciiTheme="minorBidi" w:hAnsiTheme="minorBidi"/>
          <w:sz w:val="18"/>
          <w:szCs w:val="18"/>
        </w:rPr>
        <w:t>0%)</w:t>
      </w:r>
    </w:p>
    <w:p w14:paraId="4FE56E55" w14:textId="438F1D6F" w:rsidR="00A53F48" w:rsidRPr="00394695" w:rsidRDefault="00A53F48" w:rsidP="00482A8C">
      <w:pPr>
        <w:numPr>
          <w:ilvl w:val="1"/>
          <w:numId w:val="2"/>
        </w:numPr>
        <w:spacing w:line="240" w:lineRule="auto"/>
        <w:ind w:left="1080" w:right="540"/>
        <w:contextualSpacing/>
        <w:rPr>
          <w:rFonts w:asciiTheme="minorBidi" w:hAnsiTheme="minorBidi"/>
          <w:sz w:val="18"/>
          <w:szCs w:val="18"/>
        </w:rPr>
      </w:pPr>
      <w:r w:rsidRPr="00394695">
        <w:rPr>
          <w:rFonts w:asciiTheme="minorBidi" w:hAnsiTheme="minorBidi"/>
          <w:sz w:val="18"/>
          <w:szCs w:val="18"/>
        </w:rPr>
        <w:t>Municipal employees</w:t>
      </w:r>
      <w:r w:rsidR="000041C4">
        <w:rPr>
          <w:rFonts w:asciiTheme="minorBidi" w:hAnsiTheme="minorBidi"/>
          <w:sz w:val="18"/>
          <w:szCs w:val="18"/>
        </w:rPr>
        <w:t>/Military veterans</w:t>
      </w:r>
      <w:r w:rsidRPr="00394695">
        <w:rPr>
          <w:rFonts w:asciiTheme="minorBidi" w:hAnsiTheme="minorBidi"/>
          <w:sz w:val="18"/>
          <w:szCs w:val="18"/>
        </w:rPr>
        <w:t xml:space="preserve"> (</w:t>
      </w:r>
      <w:r w:rsidR="000041C4">
        <w:rPr>
          <w:rFonts w:asciiTheme="minorBidi" w:hAnsiTheme="minorBidi"/>
          <w:sz w:val="18"/>
          <w:szCs w:val="18"/>
        </w:rPr>
        <w:t>10</w:t>
      </w:r>
      <w:r w:rsidRPr="00394695">
        <w:rPr>
          <w:rFonts w:asciiTheme="minorBidi" w:hAnsiTheme="minorBidi"/>
          <w:sz w:val="18"/>
          <w:szCs w:val="18"/>
        </w:rPr>
        <w:t>%)</w:t>
      </w:r>
    </w:p>
    <w:p w14:paraId="2FC6A153" w14:textId="77777777" w:rsidR="00A53F48" w:rsidRDefault="00A53F48" w:rsidP="00394695">
      <w:pPr>
        <w:spacing w:line="240" w:lineRule="auto"/>
        <w:sectPr w:rsidR="00A53F48" w:rsidSect="00B73E86">
          <w:type w:val="continuous"/>
          <w:pgSz w:w="13680" w:h="25920" w:code="5"/>
          <w:pgMar w:top="288" w:right="576" w:bottom="288" w:left="576" w:header="720" w:footer="720" w:gutter="0"/>
          <w:cols w:num="3" w:space="158" w:equalWidth="0">
            <w:col w:w="1411" w:space="158"/>
            <w:col w:w="3795" w:space="432"/>
            <w:col w:w="5292"/>
          </w:cols>
          <w:docGrid w:linePitch="360"/>
        </w:sectPr>
      </w:pPr>
    </w:p>
    <w:p w14:paraId="2C1E4B18" w14:textId="00C69B1D" w:rsidR="00973B46" w:rsidRPr="00973B46" w:rsidRDefault="00973B46" w:rsidP="00432311">
      <w:pPr>
        <w:pStyle w:val="Title"/>
        <w:spacing w:before="240" w:after="120" w:line="240" w:lineRule="auto"/>
        <w:ind w:left="-144"/>
        <w:rPr>
          <w:i/>
          <w:iCs/>
          <w:sz w:val="18"/>
          <w:szCs w:val="18"/>
        </w:rPr>
      </w:pPr>
      <w:r w:rsidRPr="00973B46">
        <w:rPr>
          <w:i/>
          <w:iCs/>
          <w:sz w:val="18"/>
          <w:szCs w:val="18"/>
        </w:rPr>
        <w:t>New York City is committed to the principle of inclusivity in all of its neighborhoods, including supporting New Yorkers to reside in neighborhoods of their choice, regardless of their neighborhood of origin and regardless of the neighborhood into which they want to move.</w:t>
      </w:r>
    </w:p>
    <w:p w14:paraId="120A4D68" w14:textId="4296BEB0" w:rsidR="00973B46" w:rsidRPr="00973B46" w:rsidRDefault="00973B46" w:rsidP="00973B46">
      <w:pPr>
        <w:pStyle w:val="Title"/>
        <w:spacing w:after="120" w:line="240" w:lineRule="auto"/>
        <w:ind w:left="-75" w:right="180"/>
        <w:jc w:val="center"/>
        <w:rPr>
          <w:b/>
          <w:bCs/>
          <w:color w:val="auto"/>
          <w:sz w:val="24"/>
          <w:szCs w:val="24"/>
        </w:rPr>
      </w:pPr>
      <w:r w:rsidRPr="00973B46">
        <w:rPr>
          <w:i/>
          <w:iCs/>
          <w:color w:val="auto"/>
          <w:sz w:val="18"/>
          <w:szCs w:val="18"/>
        </w:rPr>
        <w:t xml:space="preserve"> </w:t>
      </w:r>
      <w:r w:rsidR="007021F5" w:rsidRPr="004F49B9">
        <w:rPr>
          <w:b/>
          <w:bCs/>
          <w:color w:val="auto"/>
          <w:sz w:val="24"/>
          <w:szCs w:val="24"/>
        </w:rPr>
        <w:t>AVAILABLE UNITS AND INCOME REQUIREMENTS</w:t>
      </w:r>
    </w:p>
    <w:tbl>
      <w:tblPr>
        <w:tblW w:w="1251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firstRow="1" w:lastRow="0" w:firstColumn="1" w:lastColumn="0" w:noHBand="0" w:noVBand="1"/>
        <w:tblCaption w:val="Unit size, household size, and income table"/>
        <w:tblDescription w:val="The symbols in this table are images of people, to indicate visually how many people can live in each unit size."/>
      </w:tblPr>
      <w:tblGrid>
        <w:gridCol w:w="1260"/>
        <w:gridCol w:w="360"/>
        <w:gridCol w:w="810"/>
        <w:gridCol w:w="630"/>
        <w:gridCol w:w="990"/>
        <w:gridCol w:w="990"/>
        <w:gridCol w:w="1800"/>
        <w:gridCol w:w="360"/>
        <w:gridCol w:w="810"/>
        <w:gridCol w:w="720"/>
        <w:gridCol w:w="990"/>
        <w:gridCol w:w="990"/>
        <w:gridCol w:w="1800"/>
      </w:tblGrid>
      <w:tr w:rsidR="00B73E86" w:rsidRPr="004F49B9" w14:paraId="2E27EAD4" w14:textId="77777777" w:rsidTr="00B73E86">
        <w:trPr>
          <w:trHeight w:val="626"/>
        </w:trPr>
        <w:tc>
          <w:tcPr>
            <w:tcW w:w="1260" w:type="dxa"/>
            <w:shd w:val="clear" w:color="auto" w:fill="auto"/>
            <w:vAlign w:val="center"/>
          </w:tcPr>
          <w:p w14:paraId="7988A146"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Unit Size</w:t>
            </w:r>
          </w:p>
        </w:tc>
        <w:tc>
          <w:tcPr>
            <w:tcW w:w="360" w:type="dxa"/>
            <w:vMerge w:val="restart"/>
            <w:shd w:val="clear" w:color="auto" w:fill="DAEEF3" w:themeFill="accent5" w:themeFillTint="33"/>
            <w:textDirection w:val="btLr"/>
            <w:vAlign w:val="center"/>
          </w:tcPr>
          <w:p w14:paraId="099FE2F5" w14:textId="77777777" w:rsidR="00B73E86" w:rsidRPr="004F49B9" w:rsidRDefault="00B73E86" w:rsidP="00394695">
            <w:pPr>
              <w:widowControl w:val="0"/>
              <w:tabs>
                <w:tab w:val="left" w:pos="7183"/>
              </w:tabs>
              <w:spacing w:after="0" w:line="240" w:lineRule="auto"/>
              <w:ind w:left="113" w:right="113"/>
              <w:jc w:val="center"/>
              <w:rPr>
                <w:rFonts w:ascii="Arial" w:eastAsia="Times New Roman" w:hAnsi="Arial" w:cs="Arial"/>
                <w:b/>
                <w:bCs/>
                <w:sz w:val="16"/>
                <w:szCs w:val="16"/>
              </w:rPr>
            </w:pPr>
            <w:r w:rsidRPr="004F49B9">
              <w:rPr>
                <w:rFonts w:ascii="Arial" w:eastAsia="Calibri" w:hAnsi="Arial" w:cs="Arial"/>
                <w:b/>
                <w:bCs/>
                <w:color w:val="000000"/>
                <w:sz w:val="16"/>
                <w:szCs w:val="16"/>
              </w:rPr>
              <w:t>40%  AREA MEDIAN INCOME (AMI) UNITS</w:t>
            </w:r>
          </w:p>
        </w:tc>
        <w:tc>
          <w:tcPr>
            <w:tcW w:w="810" w:type="dxa"/>
            <w:shd w:val="clear" w:color="auto" w:fill="auto"/>
            <w:vAlign w:val="center"/>
          </w:tcPr>
          <w:p w14:paraId="55D29377"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Monthly Rent</w:t>
            </w:r>
            <w:r w:rsidRPr="004F49B9">
              <w:rPr>
                <w:rFonts w:ascii="Arial" w:eastAsia="Times New Roman" w:hAnsi="Arial" w:cs="Arial"/>
                <w:sz w:val="16"/>
                <w:szCs w:val="16"/>
                <w:vertAlign w:val="superscript"/>
              </w:rPr>
              <w:t>1</w:t>
            </w:r>
          </w:p>
        </w:tc>
        <w:tc>
          <w:tcPr>
            <w:tcW w:w="630" w:type="dxa"/>
            <w:shd w:val="clear" w:color="auto" w:fill="auto"/>
            <w:vAlign w:val="center"/>
          </w:tcPr>
          <w:p w14:paraId="0A701A7E"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Units Avail-able</w:t>
            </w:r>
          </w:p>
        </w:tc>
        <w:tc>
          <w:tcPr>
            <w:tcW w:w="990" w:type="dxa"/>
            <w:vAlign w:val="center"/>
          </w:tcPr>
          <w:p w14:paraId="09B51A96" w14:textId="250EC4AE" w:rsidR="00B73E86" w:rsidRPr="004F49B9" w:rsidRDefault="00B73E86" w:rsidP="00394695">
            <w:pPr>
              <w:keepNext/>
              <w:keepLines/>
              <w:widowControl w:val="0"/>
              <w:spacing w:after="0" w:line="240" w:lineRule="auto"/>
              <w:outlineLvl w:val="0"/>
              <w:rPr>
                <w:rFonts w:ascii="Arial" w:eastAsia="Times New Roman" w:hAnsi="Arial" w:cs="Arial"/>
                <w:b/>
                <w:bCs/>
                <w:sz w:val="16"/>
                <w:szCs w:val="16"/>
              </w:rPr>
            </w:pPr>
            <w:r w:rsidRPr="00B73E86">
              <w:rPr>
                <w:rFonts w:ascii="Arial" w:eastAsia="Times New Roman" w:hAnsi="Arial" w:cs="Arial"/>
                <w:b/>
                <w:bCs/>
                <w:sz w:val="16"/>
                <w:szCs w:val="16"/>
              </w:rPr>
              <w:t>Asset Limit</w:t>
            </w:r>
          </w:p>
        </w:tc>
        <w:tc>
          <w:tcPr>
            <w:tcW w:w="990" w:type="dxa"/>
            <w:shd w:val="clear" w:color="auto" w:fill="auto"/>
            <w:vAlign w:val="center"/>
          </w:tcPr>
          <w:p w14:paraId="03C9928F" w14:textId="1B2AEE7A"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Household Size</w:t>
            </w:r>
            <w:r w:rsidRPr="004F49B9">
              <w:rPr>
                <w:rFonts w:ascii="Arial" w:eastAsia="Times New Roman" w:hAnsi="Arial" w:cs="Arial"/>
                <w:sz w:val="16"/>
                <w:szCs w:val="16"/>
                <w:vertAlign w:val="superscript"/>
              </w:rPr>
              <w:t>2</w:t>
            </w:r>
          </w:p>
        </w:tc>
        <w:tc>
          <w:tcPr>
            <w:tcW w:w="1800" w:type="dxa"/>
            <w:shd w:val="clear" w:color="auto" w:fill="auto"/>
            <w:vAlign w:val="center"/>
          </w:tcPr>
          <w:p w14:paraId="670835EA"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Annual Household Income</w:t>
            </w:r>
            <w:r w:rsidRPr="004F49B9">
              <w:rPr>
                <w:rFonts w:ascii="Arial" w:eastAsia="Times New Roman" w:hAnsi="Arial" w:cs="Arial"/>
                <w:sz w:val="16"/>
                <w:szCs w:val="16"/>
                <w:vertAlign w:val="superscript"/>
              </w:rPr>
              <w:t>3</w:t>
            </w:r>
          </w:p>
          <w:p w14:paraId="4109342A" w14:textId="77777777" w:rsidR="00B73E86" w:rsidRPr="004F49B9" w:rsidRDefault="00B73E86" w:rsidP="00394695">
            <w:pPr>
              <w:keepNext/>
              <w:keepLines/>
              <w:widowControl w:val="0"/>
              <w:spacing w:after="0" w:line="240" w:lineRule="auto"/>
              <w:jc w:val="center"/>
              <w:outlineLvl w:val="0"/>
              <w:rPr>
                <w:rFonts w:ascii="Arial" w:eastAsia="Times New Roman" w:hAnsi="Arial" w:cs="Arial"/>
                <w:i/>
                <w:iCs/>
                <w:sz w:val="16"/>
                <w:szCs w:val="16"/>
                <w:vertAlign w:val="superscript"/>
              </w:rPr>
            </w:pPr>
            <w:r w:rsidRPr="004F49B9">
              <w:rPr>
                <w:rFonts w:ascii="Arial" w:eastAsia="Times New Roman" w:hAnsi="Arial" w:cs="Arial"/>
                <w:i/>
                <w:iCs/>
                <w:sz w:val="14"/>
                <w:szCs w:val="14"/>
              </w:rPr>
              <w:t>Minimum – Maximum</w:t>
            </w:r>
            <w:r w:rsidRPr="004F49B9">
              <w:rPr>
                <w:rFonts w:ascii="Arial" w:eastAsia="Times New Roman" w:hAnsi="Arial" w:cs="Arial"/>
                <w:i/>
                <w:iCs/>
                <w:sz w:val="14"/>
                <w:szCs w:val="14"/>
                <w:vertAlign w:val="superscript"/>
              </w:rPr>
              <w:t>4</w:t>
            </w:r>
          </w:p>
        </w:tc>
        <w:tc>
          <w:tcPr>
            <w:tcW w:w="360" w:type="dxa"/>
            <w:vMerge w:val="restart"/>
            <w:shd w:val="clear" w:color="auto" w:fill="F2F2F2" w:themeFill="background1" w:themeFillShade="F2"/>
            <w:textDirection w:val="btLr"/>
            <w:vAlign w:val="center"/>
          </w:tcPr>
          <w:p w14:paraId="19230727" w14:textId="77777777" w:rsidR="00B73E86" w:rsidRPr="004F49B9" w:rsidRDefault="00B73E86" w:rsidP="00394695">
            <w:pPr>
              <w:widowControl w:val="0"/>
              <w:tabs>
                <w:tab w:val="left" w:pos="7183"/>
              </w:tabs>
              <w:spacing w:after="0" w:line="240" w:lineRule="auto"/>
              <w:ind w:left="113" w:right="113"/>
              <w:jc w:val="center"/>
              <w:rPr>
                <w:rFonts w:ascii="Arial" w:eastAsia="Times New Roman" w:hAnsi="Arial" w:cs="Arial"/>
                <w:b/>
                <w:bCs/>
                <w:sz w:val="16"/>
                <w:szCs w:val="16"/>
              </w:rPr>
            </w:pPr>
            <w:r w:rsidRPr="004F49B9">
              <w:rPr>
                <w:rFonts w:ascii="Arial" w:eastAsia="Calibri" w:hAnsi="Arial" w:cs="Arial"/>
                <w:b/>
                <w:bCs/>
                <w:color w:val="000000"/>
                <w:sz w:val="16"/>
                <w:szCs w:val="16"/>
              </w:rPr>
              <w:t>60%  AREA MEDIAN INCOME (AMI) UNITS</w:t>
            </w:r>
          </w:p>
        </w:tc>
        <w:tc>
          <w:tcPr>
            <w:tcW w:w="810" w:type="dxa"/>
            <w:vAlign w:val="center"/>
          </w:tcPr>
          <w:p w14:paraId="6FD6191D"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Monthly Rent</w:t>
            </w:r>
            <w:r w:rsidRPr="004F49B9">
              <w:rPr>
                <w:rFonts w:ascii="Arial" w:eastAsia="Times New Roman" w:hAnsi="Arial" w:cs="Arial"/>
                <w:sz w:val="16"/>
                <w:szCs w:val="16"/>
                <w:vertAlign w:val="superscript"/>
              </w:rPr>
              <w:t>1</w:t>
            </w:r>
          </w:p>
        </w:tc>
        <w:tc>
          <w:tcPr>
            <w:tcW w:w="720" w:type="dxa"/>
            <w:vAlign w:val="center"/>
          </w:tcPr>
          <w:p w14:paraId="038E6559"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Units Avail-able</w:t>
            </w:r>
          </w:p>
        </w:tc>
        <w:tc>
          <w:tcPr>
            <w:tcW w:w="990" w:type="dxa"/>
            <w:vAlign w:val="center"/>
          </w:tcPr>
          <w:p w14:paraId="08D2CBE5" w14:textId="54C8FB23" w:rsidR="00B73E86" w:rsidRPr="004F49B9" w:rsidRDefault="00B73E86" w:rsidP="00394695">
            <w:pPr>
              <w:keepNext/>
              <w:keepLines/>
              <w:widowControl w:val="0"/>
              <w:spacing w:after="0" w:line="240" w:lineRule="auto"/>
              <w:outlineLvl w:val="0"/>
              <w:rPr>
                <w:rFonts w:ascii="Arial" w:eastAsia="Times New Roman" w:hAnsi="Arial" w:cs="Arial"/>
                <w:b/>
                <w:bCs/>
                <w:sz w:val="16"/>
                <w:szCs w:val="16"/>
              </w:rPr>
            </w:pPr>
            <w:r w:rsidRPr="00B73E86">
              <w:rPr>
                <w:rFonts w:ascii="Arial" w:eastAsia="Times New Roman" w:hAnsi="Arial" w:cs="Arial"/>
                <w:b/>
                <w:bCs/>
                <w:sz w:val="16"/>
                <w:szCs w:val="16"/>
              </w:rPr>
              <w:t>Asset Limit</w:t>
            </w:r>
          </w:p>
        </w:tc>
        <w:tc>
          <w:tcPr>
            <w:tcW w:w="990" w:type="dxa"/>
            <w:vAlign w:val="center"/>
          </w:tcPr>
          <w:p w14:paraId="19E4CB63" w14:textId="482E94F1"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Household Size</w:t>
            </w:r>
            <w:r w:rsidRPr="004F49B9">
              <w:rPr>
                <w:rFonts w:ascii="Arial" w:eastAsia="Times New Roman" w:hAnsi="Arial" w:cs="Arial"/>
                <w:sz w:val="16"/>
                <w:szCs w:val="16"/>
                <w:vertAlign w:val="superscript"/>
              </w:rPr>
              <w:t>2</w:t>
            </w:r>
          </w:p>
        </w:tc>
        <w:tc>
          <w:tcPr>
            <w:tcW w:w="1800" w:type="dxa"/>
            <w:vAlign w:val="center"/>
          </w:tcPr>
          <w:p w14:paraId="795B5B78"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Annual Household Income</w:t>
            </w:r>
            <w:r w:rsidRPr="004F49B9">
              <w:rPr>
                <w:rFonts w:ascii="Arial" w:eastAsia="Times New Roman" w:hAnsi="Arial" w:cs="Arial"/>
                <w:sz w:val="16"/>
                <w:szCs w:val="16"/>
                <w:vertAlign w:val="superscript"/>
              </w:rPr>
              <w:t>3</w:t>
            </w:r>
          </w:p>
          <w:p w14:paraId="40D107E0"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i/>
                <w:iCs/>
                <w:sz w:val="14"/>
                <w:szCs w:val="14"/>
              </w:rPr>
              <w:t>Minimum – Maximum</w:t>
            </w:r>
            <w:r w:rsidRPr="004F49B9">
              <w:rPr>
                <w:rFonts w:ascii="Arial" w:eastAsia="Times New Roman" w:hAnsi="Arial" w:cs="Arial"/>
                <w:i/>
                <w:iCs/>
                <w:sz w:val="14"/>
                <w:szCs w:val="14"/>
                <w:vertAlign w:val="superscript"/>
              </w:rPr>
              <w:t>4</w:t>
            </w:r>
          </w:p>
        </w:tc>
      </w:tr>
      <w:tr w:rsidR="00B73E86" w:rsidRPr="004F49B9" w14:paraId="355F7D1A" w14:textId="77777777" w:rsidTr="00B73E86">
        <w:trPr>
          <w:trHeight w:hRule="exact" w:val="305"/>
        </w:trPr>
        <w:tc>
          <w:tcPr>
            <w:tcW w:w="1260" w:type="dxa"/>
            <w:vMerge w:val="restart"/>
            <w:shd w:val="clear" w:color="auto" w:fill="F2F2F2" w:themeFill="background1" w:themeFillShade="F2"/>
            <w:vAlign w:val="center"/>
          </w:tcPr>
          <w:p w14:paraId="4C68814F" w14:textId="77777777" w:rsidR="00B73E86" w:rsidRPr="004F49B9" w:rsidRDefault="00B73E86" w:rsidP="00394695">
            <w:pPr>
              <w:widowControl w:val="0"/>
              <w:tabs>
                <w:tab w:val="left" w:pos="7183"/>
              </w:tabs>
              <w:spacing w:after="0" w:line="240" w:lineRule="auto"/>
              <w:jc w:val="center"/>
              <w:rPr>
                <w:rFonts w:ascii="Arial" w:eastAsia="Calibri" w:hAnsi="Arial" w:cs="Arial"/>
                <w:sz w:val="16"/>
                <w:szCs w:val="16"/>
              </w:rPr>
            </w:pPr>
            <w:r w:rsidRPr="004F49B9">
              <w:rPr>
                <w:rFonts w:ascii="Arial" w:eastAsia="Calibri" w:hAnsi="Arial" w:cs="Arial"/>
                <w:sz w:val="16"/>
                <w:szCs w:val="16"/>
              </w:rPr>
              <w:t>Studio</w:t>
            </w:r>
          </w:p>
        </w:tc>
        <w:tc>
          <w:tcPr>
            <w:tcW w:w="360" w:type="dxa"/>
            <w:vMerge/>
            <w:shd w:val="clear" w:color="auto" w:fill="DAEEF3" w:themeFill="accent5" w:themeFillTint="33"/>
            <w:textDirection w:val="btLr"/>
            <w:vAlign w:val="center"/>
          </w:tcPr>
          <w:p w14:paraId="603599AD" w14:textId="77777777" w:rsidR="00B73E86" w:rsidRPr="004F49B9" w:rsidRDefault="00B73E86" w:rsidP="00394695">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0" w:type="dxa"/>
            <w:vMerge w:val="restart"/>
            <w:shd w:val="clear" w:color="auto" w:fill="D2EAF1"/>
            <w:vAlign w:val="center"/>
          </w:tcPr>
          <w:p w14:paraId="035563DC" w14:textId="77777777" w:rsidR="00B73E86" w:rsidRPr="004F49B9" w:rsidRDefault="00B73E86"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$500</w:t>
            </w:r>
            <w:r w:rsidRPr="004F49B9">
              <w:rPr>
                <w:rFonts w:ascii="Arial" w:eastAsia="Calibri" w:hAnsi="Arial" w:cs="Arial"/>
                <w:color w:val="000000"/>
                <w:sz w:val="16"/>
                <w:szCs w:val="16"/>
              </w:rPr>
              <w:softHyphen/>
            </w:r>
            <w:r w:rsidRPr="004F49B9">
              <w:rPr>
                <w:rFonts w:ascii="Arial" w:eastAsia="Calibri" w:hAnsi="Arial" w:cs="Arial"/>
                <w:color w:val="000000"/>
                <w:sz w:val="16"/>
                <w:szCs w:val="16"/>
              </w:rPr>
              <w:softHyphen/>
            </w:r>
          </w:p>
        </w:tc>
        <w:tc>
          <w:tcPr>
            <w:tcW w:w="630" w:type="dxa"/>
            <w:vMerge w:val="restart"/>
            <w:shd w:val="clear" w:color="auto" w:fill="D2EAF1"/>
            <w:vAlign w:val="center"/>
          </w:tcPr>
          <w:p w14:paraId="7DE49282" w14:textId="77777777" w:rsidR="00B73E86" w:rsidRPr="004F49B9" w:rsidRDefault="00B73E86"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w:t>
            </w:r>
          </w:p>
        </w:tc>
        <w:tc>
          <w:tcPr>
            <w:tcW w:w="990" w:type="dxa"/>
            <w:vMerge w:val="restart"/>
            <w:shd w:val="clear" w:color="auto" w:fill="D2EAF1"/>
            <w:vAlign w:val="center"/>
          </w:tcPr>
          <w:p w14:paraId="44D59025" w14:textId="7108B5D7" w:rsidR="00B73E86" w:rsidRPr="00B73E86" w:rsidRDefault="00B73E86" w:rsidP="00D55CA4">
            <w:pPr>
              <w:widowControl w:val="0"/>
              <w:tabs>
                <w:tab w:val="left" w:pos="7183"/>
              </w:tabs>
              <w:spacing w:after="0" w:line="240" w:lineRule="auto"/>
              <w:jc w:val="center"/>
              <w:rPr>
                <w:rFonts w:ascii="Arial" w:eastAsia="Calibri" w:hAnsi="Arial" w:cs="Arial"/>
                <w:sz w:val="16"/>
                <w:szCs w:val="16"/>
              </w:rPr>
            </w:pPr>
            <w:r w:rsidRPr="00B73E86">
              <w:rPr>
                <w:rFonts w:ascii="SimHei" w:eastAsia="SimHei" w:hAnsi="SimHei" w:cs="Arial"/>
                <w:sz w:val="16"/>
                <w:szCs w:val="16"/>
              </w:rPr>
              <w:t>$ xx,xxx</w:t>
            </w:r>
          </w:p>
        </w:tc>
        <w:tc>
          <w:tcPr>
            <w:tcW w:w="990" w:type="dxa"/>
            <w:shd w:val="clear" w:color="auto" w:fill="D2EAF1"/>
            <w:vAlign w:val="center"/>
          </w:tcPr>
          <w:p w14:paraId="5007C337" w14:textId="39C35639"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800" w:type="dxa"/>
            <w:shd w:val="clear" w:color="auto" w:fill="D2EAF1"/>
            <w:vAlign w:val="center"/>
          </w:tcPr>
          <w:p w14:paraId="54D904C6" w14:textId="77777777" w:rsidR="00B73E86" w:rsidRPr="004F49B9" w:rsidRDefault="00B73E86" w:rsidP="00D55CA4">
            <w:pPr>
              <w:widowControl w:val="0"/>
              <w:tabs>
                <w:tab w:val="left" w:pos="7183"/>
              </w:tabs>
              <w:spacing w:after="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$xx,xxx - $ xx,xxx</w:t>
            </w:r>
          </w:p>
        </w:tc>
        <w:tc>
          <w:tcPr>
            <w:tcW w:w="360" w:type="dxa"/>
            <w:vMerge/>
            <w:shd w:val="clear" w:color="auto" w:fill="F2F2F2" w:themeFill="background1" w:themeFillShade="F2"/>
            <w:textDirection w:val="btLr"/>
            <w:vAlign w:val="center"/>
          </w:tcPr>
          <w:p w14:paraId="2498FA12" w14:textId="77777777" w:rsidR="00B73E86" w:rsidRPr="004F49B9" w:rsidRDefault="00B73E86" w:rsidP="00394695">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0" w:type="dxa"/>
            <w:vMerge w:val="restart"/>
            <w:shd w:val="clear" w:color="auto" w:fill="F2F2F2" w:themeFill="background1" w:themeFillShade="F2"/>
            <w:vAlign w:val="center"/>
          </w:tcPr>
          <w:p w14:paraId="1BBE4BB9" w14:textId="77777777" w:rsidR="00B73E86" w:rsidRPr="004F49B9" w:rsidRDefault="00B73E86"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$500</w:t>
            </w:r>
          </w:p>
        </w:tc>
        <w:tc>
          <w:tcPr>
            <w:tcW w:w="720" w:type="dxa"/>
            <w:vMerge w:val="restart"/>
            <w:shd w:val="clear" w:color="auto" w:fill="F2F2F2" w:themeFill="background1" w:themeFillShade="F2"/>
            <w:vAlign w:val="center"/>
          </w:tcPr>
          <w:p w14:paraId="6E6BC11C" w14:textId="77777777" w:rsidR="00B73E86" w:rsidRPr="004F49B9" w:rsidRDefault="00B73E86"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w:t>
            </w:r>
          </w:p>
        </w:tc>
        <w:tc>
          <w:tcPr>
            <w:tcW w:w="990" w:type="dxa"/>
            <w:vMerge w:val="restart"/>
            <w:shd w:val="clear" w:color="auto" w:fill="F2F2F2" w:themeFill="background1" w:themeFillShade="F2"/>
            <w:vAlign w:val="center"/>
          </w:tcPr>
          <w:p w14:paraId="36DC4542" w14:textId="53D0CCCF" w:rsidR="00B73E86" w:rsidRPr="004F49B9" w:rsidRDefault="00B73E86" w:rsidP="00D55CA4">
            <w:pPr>
              <w:widowControl w:val="0"/>
              <w:tabs>
                <w:tab w:val="left" w:pos="7183"/>
              </w:tabs>
              <w:spacing w:after="0" w:line="240" w:lineRule="auto"/>
              <w:jc w:val="center"/>
              <w:rPr>
                <w:rFonts w:ascii="Arial" w:eastAsia="Calibri" w:hAnsi="Arial" w:cs="Arial"/>
                <w:sz w:val="16"/>
                <w:szCs w:val="16"/>
              </w:rPr>
            </w:pPr>
            <w:r w:rsidRPr="00B73E86">
              <w:rPr>
                <w:rFonts w:ascii="SimHei" w:eastAsia="SimHei" w:hAnsi="SimHei" w:cs="Arial"/>
                <w:sz w:val="16"/>
                <w:szCs w:val="16"/>
              </w:rPr>
              <w:t>$ xx,xxx</w:t>
            </w:r>
          </w:p>
        </w:tc>
        <w:tc>
          <w:tcPr>
            <w:tcW w:w="990" w:type="dxa"/>
            <w:shd w:val="clear" w:color="auto" w:fill="F2F2F2" w:themeFill="background1" w:themeFillShade="F2"/>
            <w:vAlign w:val="center"/>
          </w:tcPr>
          <w:p w14:paraId="3B59D902" w14:textId="47E58690"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800" w:type="dxa"/>
            <w:shd w:val="clear" w:color="auto" w:fill="F2F2F2" w:themeFill="background1" w:themeFillShade="F2"/>
            <w:vAlign w:val="center"/>
          </w:tcPr>
          <w:p w14:paraId="00E6E803" w14:textId="77777777" w:rsidR="00B73E86" w:rsidRPr="004F49B9" w:rsidRDefault="00B73E86" w:rsidP="00D55CA4">
            <w:pPr>
              <w:widowControl w:val="0"/>
              <w:tabs>
                <w:tab w:val="left" w:pos="7183"/>
              </w:tabs>
              <w:spacing w:after="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$xx,xxx - $ xx,xxx</w:t>
            </w:r>
          </w:p>
        </w:tc>
      </w:tr>
      <w:tr w:rsidR="00B73E86" w:rsidRPr="004F49B9" w14:paraId="6E5D9920" w14:textId="77777777" w:rsidTr="00B73E86">
        <w:trPr>
          <w:trHeight w:hRule="exact" w:val="305"/>
        </w:trPr>
        <w:tc>
          <w:tcPr>
            <w:tcW w:w="1260" w:type="dxa"/>
            <w:vMerge/>
            <w:shd w:val="clear" w:color="auto" w:fill="F2F2F2" w:themeFill="background1" w:themeFillShade="F2"/>
            <w:vAlign w:val="center"/>
          </w:tcPr>
          <w:p w14:paraId="2B4F2943" w14:textId="77777777" w:rsidR="00B73E86" w:rsidRPr="004F49B9" w:rsidRDefault="00B73E86" w:rsidP="00D55CA4">
            <w:pPr>
              <w:widowControl w:val="0"/>
              <w:tabs>
                <w:tab w:val="left" w:pos="7183"/>
              </w:tabs>
              <w:spacing w:after="0" w:line="240" w:lineRule="auto"/>
              <w:jc w:val="center"/>
              <w:rPr>
                <w:rFonts w:ascii="Arial" w:eastAsia="Calibri" w:hAnsi="Arial" w:cs="Arial"/>
                <w:sz w:val="16"/>
                <w:szCs w:val="16"/>
              </w:rPr>
            </w:pPr>
          </w:p>
        </w:tc>
        <w:tc>
          <w:tcPr>
            <w:tcW w:w="360" w:type="dxa"/>
            <w:vMerge/>
            <w:shd w:val="clear" w:color="auto" w:fill="DAEEF3" w:themeFill="accent5" w:themeFillTint="33"/>
            <w:textDirection w:val="btLr"/>
            <w:vAlign w:val="center"/>
          </w:tcPr>
          <w:p w14:paraId="16EEB404" w14:textId="77777777" w:rsidR="00B73E86" w:rsidRPr="004F49B9" w:rsidRDefault="00B73E86" w:rsidP="00D55CA4">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0" w:type="dxa"/>
            <w:vMerge/>
            <w:shd w:val="clear" w:color="auto" w:fill="D2EAF1"/>
            <w:vAlign w:val="center"/>
          </w:tcPr>
          <w:p w14:paraId="5E7CAFEA" w14:textId="77777777"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p>
        </w:tc>
        <w:tc>
          <w:tcPr>
            <w:tcW w:w="630" w:type="dxa"/>
            <w:vMerge/>
            <w:shd w:val="clear" w:color="auto" w:fill="D2EAF1"/>
            <w:vAlign w:val="center"/>
          </w:tcPr>
          <w:p w14:paraId="70759DE0" w14:textId="77777777"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p>
        </w:tc>
        <w:tc>
          <w:tcPr>
            <w:tcW w:w="990" w:type="dxa"/>
            <w:vMerge/>
            <w:shd w:val="clear" w:color="auto" w:fill="D2EAF1"/>
            <w:vAlign w:val="center"/>
          </w:tcPr>
          <w:p w14:paraId="6B369841" w14:textId="77777777" w:rsidR="00B73E86" w:rsidRPr="00B73E86" w:rsidRDefault="00B73E86" w:rsidP="00D55CA4">
            <w:pPr>
              <w:widowControl w:val="0"/>
              <w:tabs>
                <w:tab w:val="left" w:pos="7183"/>
              </w:tabs>
              <w:spacing w:after="0" w:line="240" w:lineRule="auto"/>
              <w:jc w:val="center"/>
              <w:rPr>
                <w:rFonts w:ascii="SimHei" w:eastAsia="SimHei" w:hAnsi="SimHei" w:cs="Arial"/>
                <w:sz w:val="16"/>
                <w:szCs w:val="16"/>
              </w:rPr>
            </w:pPr>
          </w:p>
        </w:tc>
        <w:tc>
          <w:tcPr>
            <w:tcW w:w="990" w:type="dxa"/>
            <w:shd w:val="clear" w:color="auto" w:fill="D2EAF1"/>
            <w:vAlign w:val="center"/>
          </w:tcPr>
          <w:p w14:paraId="287BD573" w14:textId="03C80100"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D2EAF1"/>
            <w:vAlign w:val="center"/>
          </w:tcPr>
          <w:p w14:paraId="31B85C8B" w14:textId="77777777" w:rsidR="00B73E86" w:rsidRPr="004F49B9" w:rsidRDefault="00B73E86"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extDirection w:val="btLr"/>
            <w:vAlign w:val="center"/>
          </w:tcPr>
          <w:p w14:paraId="08C30A14" w14:textId="77777777" w:rsidR="00B73E86" w:rsidRPr="004F49B9" w:rsidRDefault="00B73E86" w:rsidP="00D55CA4">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0" w:type="dxa"/>
            <w:vMerge/>
            <w:shd w:val="clear" w:color="auto" w:fill="F2F2F2" w:themeFill="background1" w:themeFillShade="F2"/>
            <w:vAlign w:val="center"/>
          </w:tcPr>
          <w:p w14:paraId="3D6662FA" w14:textId="77777777"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p>
        </w:tc>
        <w:tc>
          <w:tcPr>
            <w:tcW w:w="720" w:type="dxa"/>
            <w:vMerge/>
            <w:shd w:val="clear" w:color="auto" w:fill="F2F2F2" w:themeFill="background1" w:themeFillShade="F2"/>
            <w:vAlign w:val="center"/>
          </w:tcPr>
          <w:p w14:paraId="1BEFF620" w14:textId="77777777"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p>
        </w:tc>
        <w:tc>
          <w:tcPr>
            <w:tcW w:w="990" w:type="dxa"/>
            <w:vMerge/>
            <w:shd w:val="clear" w:color="auto" w:fill="F2F2F2" w:themeFill="background1" w:themeFillShade="F2"/>
            <w:vAlign w:val="center"/>
          </w:tcPr>
          <w:p w14:paraId="5FC1F347" w14:textId="77777777" w:rsidR="00B73E86" w:rsidRPr="004F49B9" w:rsidRDefault="00B73E86" w:rsidP="00D55CA4">
            <w:pPr>
              <w:widowControl w:val="0"/>
              <w:tabs>
                <w:tab w:val="left" w:pos="7183"/>
              </w:tabs>
              <w:spacing w:after="0" w:line="240" w:lineRule="auto"/>
              <w:jc w:val="center"/>
              <w:rPr>
                <w:rFonts w:ascii="SimHei" w:eastAsia="SimHei" w:hAnsi="SimHei" w:cs="Arial"/>
                <w:sz w:val="16"/>
                <w:szCs w:val="16"/>
              </w:rPr>
            </w:pPr>
          </w:p>
        </w:tc>
        <w:tc>
          <w:tcPr>
            <w:tcW w:w="990" w:type="dxa"/>
            <w:shd w:val="clear" w:color="auto" w:fill="F2F2F2" w:themeFill="background1" w:themeFillShade="F2"/>
            <w:vAlign w:val="center"/>
          </w:tcPr>
          <w:p w14:paraId="2E9ED9D7" w14:textId="7FCD1594"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F2F2F2" w:themeFill="background1" w:themeFillShade="F2"/>
            <w:vAlign w:val="center"/>
          </w:tcPr>
          <w:p w14:paraId="1F17C7ED" w14:textId="77777777" w:rsidR="00B73E86" w:rsidRPr="004F49B9" w:rsidRDefault="00B73E86"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B73E86" w:rsidRPr="004F49B9" w14:paraId="6753E2D4" w14:textId="77777777" w:rsidTr="00B73E86">
        <w:trPr>
          <w:trHeight w:hRule="exact" w:val="305"/>
        </w:trPr>
        <w:tc>
          <w:tcPr>
            <w:tcW w:w="1260" w:type="dxa"/>
            <w:vMerge w:val="restart"/>
            <w:shd w:val="clear" w:color="auto" w:fill="auto"/>
            <w:vAlign w:val="center"/>
          </w:tcPr>
          <w:p w14:paraId="17C84C26"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4F49B9">
              <w:rPr>
                <w:rFonts w:ascii="Arial" w:eastAsia="Calibri" w:hAnsi="Arial" w:cs="Arial"/>
                <w:sz w:val="16"/>
                <w:szCs w:val="16"/>
              </w:rPr>
              <w:t>1 bedroom</w:t>
            </w:r>
          </w:p>
        </w:tc>
        <w:tc>
          <w:tcPr>
            <w:tcW w:w="360" w:type="dxa"/>
            <w:vMerge/>
            <w:shd w:val="clear" w:color="auto" w:fill="DAEEF3" w:themeFill="accent5" w:themeFillTint="33"/>
          </w:tcPr>
          <w:p w14:paraId="7A1E1A74"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val="restart"/>
            <w:shd w:val="clear" w:color="auto" w:fill="FFFFFF"/>
            <w:vAlign w:val="center"/>
          </w:tcPr>
          <w:p w14:paraId="6FE9CD5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$516</w:t>
            </w:r>
          </w:p>
        </w:tc>
        <w:tc>
          <w:tcPr>
            <w:tcW w:w="630" w:type="dxa"/>
            <w:vMerge w:val="restart"/>
            <w:shd w:val="clear" w:color="auto" w:fill="FFFFFF"/>
            <w:vAlign w:val="center"/>
          </w:tcPr>
          <w:p w14:paraId="7778B1D1"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w:t>
            </w:r>
          </w:p>
        </w:tc>
        <w:tc>
          <w:tcPr>
            <w:tcW w:w="990" w:type="dxa"/>
            <w:vMerge w:val="restart"/>
            <w:shd w:val="clear" w:color="auto" w:fill="FFFFFF"/>
            <w:vAlign w:val="center"/>
          </w:tcPr>
          <w:p w14:paraId="6C4A85F3" w14:textId="06939392" w:rsidR="00B73E86" w:rsidRPr="00B73E86" w:rsidRDefault="00B73E86" w:rsidP="00B73E86">
            <w:pPr>
              <w:widowControl w:val="0"/>
              <w:tabs>
                <w:tab w:val="left" w:pos="7183"/>
              </w:tabs>
              <w:spacing w:after="20" w:line="240" w:lineRule="auto"/>
              <w:jc w:val="center"/>
              <w:rPr>
                <w:rFonts w:ascii="Arial" w:eastAsia="Calibri" w:hAnsi="Arial" w:cs="Arial"/>
                <w:sz w:val="16"/>
                <w:szCs w:val="16"/>
              </w:rPr>
            </w:pPr>
            <w:r w:rsidRPr="00182EEB">
              <w:rPr>
                <w:rFonts w:ascii="SimHei" w:eastAsia="SimHei" w:hAnsi="SimHei" w:cs="Arial"/>
                <w:sz w:val="16"/>
                <w:szCs w:val="16"/>
              </w:rPr>
              <w:t>$ xx,xxx</w:t>
            </w:r>
          </w:p>
        </w:tc>
        <w:tc>
          <w:tcPr>
            <w:tcW w:w="990" w:type="dxa"/>
            <w:shd w:val="clear" w:color="auto" w:fill="FFFFFF"/>
            <w:vAlign w:val="center"/>
          </w:tcPr>
          <w:p w14:paraId="0201B231" w14:textId="0740ABD0"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800" w:type="dxa"/>
            <w:shd w:val="clear" w:color="auto" w:fill="FFFFFF"/>
            <w:vAlign w:val="center"/>
          </w:tcPr>
          <w:p w14:paraId="161DBF78"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0E4724E2" w14:textId="77777777" w:rsidR="00B73E86" w:rsidRPr="004F49B9" w:rsidRDefault="00B73E86" w:rsidP="00B73E86">
            <w:pPr>
              <w:widowControl w:val="0"/>
              <w:tabs>
                <w:tab w:val="left" w:pos="7183"/>
              </w:tabs>
              <w:spacing w:after="20" w:line="240" w:lineRule="auto"/>
              <w:ind w:left="-62" w:firstLine="62"/>
              <w:rPr>
                <w:rFonts w:ascii="Arial" w:eastAsia="Calibri" w:hAnsi="Arial" w:cs="Arial"/>
                <w:color w:val="000000"/>
                <w:sz w:val="16"/>
                <w:szCs w:val="16"/>
              </w:rPr>
            </w:pPr>
          </w:p>
        </w:tc>
        <w:tc>
          <w:tcPr>
            <w:tcW w:w="810" w:type="dxa"/>
            <w:vMerge w:val="restart"/>
            <w:vAlign w:val="center"/>
          </w:tcPr>
          <w:p w14:paraId="5A5EA4C0"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$516</w:t>
            </w:r>
          </w:p>
        </w:tc>
        <w:tc>
          <w:tcPr>
            <w:tcW w:w="720" w:type="dxa"/>
            <w:vMerge w:val="restart"/>
            <w:vAlign w:val="center"/>
          </w:tcPr>
          <w:p w14:paraId="7BE351DB"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w:t>
            </w:r>
          </w:p>
        </w:tc>
        <w:tc>
          <w:tcPr>
            <w:tcW w:w="990" w:type="dxa"/>
            <w:vMerge w:val="restart"/>
            <w:vAlign w:val="center"/>
          </w:tcPr>
          <w:p w14:paraId="5AC84547" w14:textId="4195FD2F"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230CBE">
              <w:rPr>
                <w:rFonts w:ascii="SimHei" w:eastAsia="SimHei" w:hAnsi="SimHei" w:cs="Arial"/>
                <w:sz w:val="16"/>
                <w:szCs w:val="16"/>
              </w:rPr>
              <w:t>$ xx,xxx</w:t>
            </w:r>
          </w:p>
        </w:tc>
        <w:tc>
          <w:tcPr>
            <w:tcW w:w="990" w:type="dxa"/>
            <w:vAlign w:val="center"/>
          </w:tcPr>
          <w:p w14:paraId="5016A569" w14:textId="5009B162"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800" w:type="dxa"/>
            <w:vAlign w:val="center"/>
          </w:tcPr>
          <w:p w14:paraId="0FD48736"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B73E86" w:rsidRPr="004F49B9" w14:paraId="42F0F207" w14:textId="77777777" w:rsidTr="00B73E86">
        <w:trPr>
          <w:trHeight w:hRule="exact" w:val="305"/>
        </w:trPr>
        <w:tc>
          <w:tcPr>
            <w:tcW w:w="1260" w:type="dxa"/>
            <w:vMerge/>
            <w:shd w:val="clear" w:color="auto" w:fill="auto"/>
            <w:vAlign w:val="center"/>
          </w:tcPr>
          <w:p w14:paraId="1831D268"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4A61AF21"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vAlign w:val="center"/>
          </w:tcPr>
          <w:p w14:paraId="20886C8B"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vAlign w:val="center"/>
          </w:tcPr>
          <w:p w14:paraId="2CB8C50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vAlign w:val="center"/>
          </w:tcPr>
          <w:p w14:paraId="476B3751"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FFFFFF"/>
            <w:vAlign w:val="center"/>
          </w:tcPr>
          <w:p w14:paraId="77360AD8" w14:textId="02D4D60A"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FFFFFF"/>
            <w:vAlign w:val="center"/>
          </w:tcPr>
          <w:p w14:paraId="6F4AFA4D"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2A71434D" w14:textId="77777777" w:rsidR="00B73E86" w:rsidRPr="004F49B9" w:rsidRDefault="00B73E86" w:rsidP="00B73E86">
            <w:pPr>
              <w:widowControl w:val="0"/>
              <w:tabs>
                <w:tab w:val="left" w:pos="7183"/>
              </w:tabs>
              <w:spacing w:after="20" w:line="240" w:lineRule="auto"/>
              <w:ind w:left="-62" w:firstLine="62"/>
              <w:rPr>
                <w:rFonts w:ascii="Arial" w:eastAsia="Calibri" w:hAnsi="Arial" w:cs="Arial"/>
                <w:color w:val="000000"/>
                <w:sz w:val="16"/>
                <w:szCs w:val="16"/>
              </w:rPr>
            </w:pPr>
          </w:p>
        </w:tc>
        <w:tc>
          <w:tcPr>
            <w:tcW w:w="810" w:type="dxa"/>
            <w:vMerge/>
            <w:vAlign w:val="center"/>
          </w:tcPr>
          <w:p w14:paraId="562FA708"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7D27B15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76CC970C"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vAlign w:val="center"/>
          </w:tcPr>
          <w:p w14:paraId="21CBAC36" w14:textId="0BE10681"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vAlign w:val="center"/>
          </w:tcPr>
          <w:p w14:paraId="1D9A490B"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B73E86" w:rsidRPr="004F49B9" w14:paraId="588847AB" w14:textId="77777777" w:rsidTr="00B73E86">
        <w:trPr>
          <w:trHeight w:hRule="exact" w:val="305"/>
        </w:trPr>
        <w:tc>
          <w:tcPr>
            <w:tcW w:w="1260" w:type="dxa"/>
            <w:vMerge/>
            <w:shd w:val="clear" w:color="auto" w:fill="auto"/>
            <w:vAlign w:val="center"/>
          </w:tcPr>
          <w:p w14:paraId="3081D7E0"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00438458"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vAlign w:val="center"/>
          </w:tcPr>
          <w:p w14:paraId="3938E0E3"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vAlign w:val="center"/>
          </w:tcPr>
          <w:p w14:paraId="561831CB"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vAlign w:val="center"/>
          </w:tcPr>
          <w:p w14:paraId="793B0BFD"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FFFFFF"/>
            <w:vAlign w:val="center"/>
          </w:tcPr>
          <w:p w14:paraId="6947E18B" w14:textId="4AD25402"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shd w:val="clear" w:color="auto" w:fill="FFFFFF"/>
          </w:tcPr>
          <w:p w14:paraId="05A47C6C"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1245F66E" w14:textId="77777777" w:rsidR="00B73E86" w:rsidRPr="004F49B9" w:rsidRDefault="00B73E86" w:rsidP="00B73E86">
            <w:pPr>
              <w:widowControl w:val="0"/>
              <w:tabs>
                <w:tab w:val="left" w:pos="7183"/>
              </w:tabs>
              <w:spacing w:after="20" w:line="240" w:lineRule="auto"/>
              <w:ind w:left="-62" w:firstLine="62"/>
              <w:rPr>
                <w:rFonts w:ascii="Arial" w:eastAsia="Calibri" w:hAnsi="Arial" w:cs="Arial"/>
                <w:color w:val="000000"/>
                <w:sz w:val="16"/>
                <w:szCs w:val="16"/>
              </w:rPr>
            </w:pPr>
          </w:p>
        </w:tc>
        <w:tc>
          <w:tcPr>
            <w:tcW w:w="810" w:type="dxa"/>
            <w:vMerge/>
            <w:vAlign w:val="center"/>
          </w:tcPr>
          <w:p w14:paraId="210BA078"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5617F282"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6FBF5A0A"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vAlign w:val="center"/>
          </w:tcPr>
          <w:p w14:paraId="1AEE124B" w14:textId="3DDB8274"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tcPr>
          <w:p w14:paraId="3A408703"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27E29746" w14:textId="77777777" w:rsidTr="00B73E86">
        <w:trPr>
          <w:trHeight w:hRule="exact" w:val="305"/>
        </w:trPr>
        <w:tc>
          <w:tcPr>
            <w:tcW w:w="1260" w:type="dxa"/>
            <w:vMerge w:val="restart"/>
            <w:shd w:val="clear" w:color="auto" w:fill="F2F2F2" w:themeFill="background1" w:themeFillShade="F2"/>
            <w:vAlign w:val="center"/>
          </w:tcPr>
          <w:p w14:paraId="7F325331"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4F49B9">
              <w:rPr>
                <w:rFonts w:ascii="Arial" w:eastAsia="Calibri" w:hAnsi="Arial" w:cs="Arial"/>
                <w:sz w:val="16"/>
                <w:szCs w:val="16"/>
              </w:rPr>
              <w:t>2 bedroom</w:t>
            </w:r>
          </w:p>
        </w:tc>
        <w:tc>
          <w:tcPr>
            <w:tcW w:w="360" w:type="dxa"/>
            <w:vMerge/>
            <w:shd w:val="clear" w:color="auto" w:fill="DAEEF3" w:themeFill="accent5" w:themeFillTint="33"/>
          </w:tcPr>
          <w:p w14:paraId="48AE8A78"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val="restart"/>
            <w:shd w:val="clear" w:color="auto" w:fill="DAEEF3" w:themeFill="accent5" w:themeFillTint="33"/>
            <w:vAlign w:val="center"/>
          </w:tcPr>
          <w:p w14:paraId="6B02E73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630" w:type="dxa"/>
            <w:vMerge w:val="restart"/>
            <w:shd w:val="clear" w:color="auto" w:fill="DAEEF3" w:themeFill="accent5" w:themeFillTint="33"/>
            <w:vAlign w:val="center"/>
          </w:tcPr>
          <w:p w14:paraId="696E4AEE"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990" w:type="dxa"/>
            <w:vMerge w:val="restart"/>
            <w:shd w:val="clear" w:color="auto" w:fill="DAEEF3" w:themeFill="accent5" w:themeFillTint="33"/>
            <w:vAlign w:val="center"/>
          </w:tcPr>
          <w:p w14:paraId="473D6DCB" w14:textId="62728F9B" w:rsidR="00B73E86" w:rsidRPr="00B73E86" w:rsidRDefault="00B73E86" w:rsidP="00B73E86">
            <w:pPr>
              <w:widowControl w:val="0"/>
              <w:tabs>
                <w:tab w:val="left" w:pos="7183"/>
              </w:tabs>
              <w:spacing w:after="20" w:line="240" w:lineRule="auto"/>
              <w:jc w:val="center"/>
              <w:rPr>
                <w:rFonts w:ascii="Arial" w:eastAsia="Calibri" w:hAnsi="Arial" w:cs="Arial"/>
                <w:sz w:val="16"/>
                <w:szCs w:val="16"/>
              </w:rPr>
            </w:pPr>
            <w:r w:rsidRPr="00182EEB">
              <w:rPr>
                <w:rFonts w:ascii="SimHei" w:eastAsia="SimHei" w:hAnsi="SimHei" w:cs="Arial"/>
                <w:sz w:val="16"/>
                <w:szCs w:val="16"/>
              </w:rPr>
              <w:t>$ xx,xxx</w:t>
            </w:r>
          </w:p>
        </w:tc>
        <w:tc>
          <w:tcPr>
            <w:tcW w:w="990" w:type="dxa"/>
            <w:shd w:val="clear" w:color="auto" w:fill="DAEEF3" w:themeFill="accent5" w:themeFillTint="33"/>
            <w:vAlign w:val="center"/>
          </w:tcPr>
          <w:p w14:paraId="1AA9DCB7" w14:textId="7BF268E8"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DAEEF3" w:themeFill="accent5" w:themeFillTint="33"/>
            <w:vAlign w:val="center"/>
          </w:tcPr>
          <w:p w14:paraId="01851567"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6992B761" w14:textId="77777777" w:rsidR="00B73E86" w:rsidRPr="004F49B9" w:rsidRDefault="00B73E86" w:rsidP="00B73E86">
            <w:pPr>
              <w:widowControl w:val="0"/>
              <w:tabs>
                <w:tab w:val="left" w:pos="7183"/>
              </w:tabs>
              <w:spacing w:after="20" w:line="240" w:lineRule="auto"/>
              <w:ind w:left="-62" w:firstLine="62"/>
              <w:rPr>
                <w:rFonts w:ascii="Arial" w:eastAsia="Calibri" w:hAnsi="Arial" w:cs="Arial"/>
                <w:color w:val="000000"/>
                <w:sz w:val="16"/>
                <w:szCs w:val="16"/>
              </w:rPr>
            </w:pPr>
          </w:p>
        </w:tc>
        <w:tc>
          <w:tcPr>
            <w:tcW w:w="810" w:type="dxa"/>
            <w:vMerge w:val="restart"/>
            <w:shd w:val="clear" w:color="auto" w:fill="F2F2F2" w:themeFill="background1" w:themeFillShade="F2"/>
            <w:vAlign w:val="center"/>
          </w:tcPr>
          <w:p w14:paraId="3C91EF7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720" w:type="dxa"/>
            <w:vMerge w:val="restart"/>
            <w:shd w:val="clear" w:color="auto" w:fill="F2F2F2" w:themeFill="background1" w:themeFillShade="F2"/>
            <w:vAlign w:val="center"/>
          </w:tcPr>
          <w:p w14:paraId="459C646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990" w:type="dxa"/>
            <w:vMerge w:val="restart"/>
            <w:shd w:val="clear" w:color="auto" w:fill="F2F2F2" w:themeFill="background1" w:themeFillShade="F2"/>
            <w:vAlign w:val="center"/>
          </w:tcPr>
          <w:p w14:paraId="1BC4716D" w14:textId="5F9840AA"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230CBE">
              <w:rPr>
                <w:rFonts w:ascii="SimHei" w:eastAsia="SimHei" w:hAnsi="SimHei" w:cs="Arial"/>
                <w:sz w:val="16"/>
                <w:szCs w:val="16"/>
              </w:rPr>
              <w:t>$ xx,xxx</w:t>
            </w:r>
          </w:p>
        </w:tc>
        <w:tc>
          <w:tcPr>
            <w:tcW w:w="990" w:type="dxa"/>
            <w:shd w:val="clear" w:color="auto" w:fill="F2F2F2" w:themeFill="background1" w:themeFillShade="F2"/>
            <w:vAlign w:val="center"/>
          </w:tcPr>
          <w:p w14:paraId="5A402A4E" w14:textId="7C4D0DFF"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F2F2F2" w:themeFill="background1" w:themeFillShade="F2"/>
            <w:vAlign w:val="center"/>
          </w:tcPr>
          <w:p w14:paraId="6AA3C5A7"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B73E86" w:rsidRPr="004F49B9" w14:paraId="677A1A5D" w14:textId="77777777" w:rsidTr="00B73E86">
        <w:trPr>
          <w:trHeight w:hRule="exact" w:val="305"/>
        </w:trPr>
        <w:tc>
          <w:tcPr>
            <w:tcW w:w="1260" w:type="dxa"/>
            <w:vMerge/>
            <w:shd w:val="clear" w:color="auto" w:fill="F2F2F2" w:themeFill="background1" w:themeFillShade="F2"/>
            <w:vAlign w:val="center"/>
          </w:tcPr>
          <w:p w14:paraId="3AD218B8"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290B1ED7"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DAEEF3" w:themeFill="accent5" w:themeFillTint="33"/>
            <w:vAlign w:val="center"/>
          </w:tcPr>
          <w:p w14:paraId="2AAAE95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DAEEF3" w:themeFill="accent5" w:themeFillTint="33"/>
            <w:vAlign w:val="center"/>
          </w:tcPr>
          <w:p w14:paraId="79C649CD"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DAEEF3" w:themeFill="accent5" w:themeFillTint="33"/>
            <w:vAlign w:val="center"/>
          </w:tcPr>
          <w:p w14:paraId="470A3B34"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DAEEF3" w:themeFill="accent5" w:themeFillTint="33"/>
            <w:vAlign w:val="center"/>
          </w:tcPr>
          <w:p w14:paraId="6E8E0BEF" w14:textId="18D1D958"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shd w:val="clear" w:color="auto" w:fill="DAEEF3" w:themeFill="accent5" w:themeFillTint="33"/>
          </w:tcPr>
          <w:p w14:paraId="5A6CCC0E"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1ADD1539" w14:textId="77777777" w:rsidR="00B73E86" w:rsidRPr="004F49B9" w:rsidRDefault="00B73E86" w:rsidP="00B73E86">
            <w:pPr>
              <w:spacing w:line="240" w:lineRule="auto"/>
              <w:rPr>
                <w:rFonts w:ascii="Arial" w:eastAsia="Calibri" w:hAnsi="Arial" w:cs="Arial"/>
                <w:color w:val="000000"/>
                <w:sz w:val="16"/>
                <w:szCs w:val="16"/>
              </w:rPr>
            </w:pPr>
          </w:p>
        </w:tc>
        <w:tc>
          <w:tcPr>
            <w:tcW w:w="810" w:type="dxa"/>
            <w:vMerge/>
            <w:shd w:val="clear" w:color="auto" w:fill="F2F2F2" w:themeFill="background1" w:themeFillShade="F2"/>
            <w:vAlign w:val="center"/>
          </w:tcPr>
          <w:p w14:paraId="2E83E0E8"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shd w:val="clear" w:color="auto" w:fill="F2F2F2" w:themeFill="background1" w:themeFillShade="F2"/>
            <w:vAlign w:val="center"/>
          </w:tcPr>
          <w:p w14:paraId="1457FCC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2F2F2" w:themeFill="background1" w:themeFillShade="F2"/>
            <w:vAlign w:val="center"/>
          </w:tcPr>
          <w:p w14:paraId="0E88FF44"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shd w:val="clear" w:color="auto" w:fill="F2F2F2" w:themeFill="background1" w:themeFillShade="F2"/>
            <w:vAlign w:val="center"/>
          </w:tcPr>
          <w:p w14:paraId="38B5842F" w14:textId="5BE3276B"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shd w:val="clear" w:color="auto" w:fill="F2F2F2" w:themeFill="background1" w:themeFillShade="F2"/>
          </w:tcPr>
          <w:p w14:paraId="269CC68F"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08F434C0" w14:textId="77777777" w:rsidTr="00B73E86">
        <w:trPr>
          <w:trHeight w:hRule="exact" w:val="305"/>
        </w:trPr>
        <w:tc>
          <w:tcPr>
            <w:tcW w:w="1260" w:type="dxa"/>
            <w:vMerge/>
            <w:shd w:val="clear" w:color="auto" w:fill="F2F2F2" w:themeFill="background1" w:themeFillShade="F2"/>
            <w:vAlign w:val="center"/>
          </w:tcPr>
          <w:p w14:paraId="52524763"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3989867E"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DAEEF3" w:themeFill="accent5" w:themeFillTint="33"/>
            <w:vAlign w:val="center"/>
          </w:tcPr>
          <w:p w14:paraId="6BF96E55"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DAEEF3" w:themeFill="accent5" w:themeFillTint="33"/>
            <w:vAlign w:val="center"/>
          </w:tcPr>
          <w:p w14:paraId="5B0A958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DAEEF3" w:themeFill="accent5" w:themeFillTint="33"/>
            <w:vAlign w:val="center"/>
          </w:tcPr>
          <w:p w14:paraId="40187155"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DAEEF3" w:themeFill="accent5" w:themeFillTint="33"/>
            <w:vAlign w:val="center"/>
          </w:tcPr>
          <w:p w14:paraId="04C09051" w14:textId="46DD95B3"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800" w:type="dxa"/>
            <w:shd w:val="clear" w:color="auto" w:fill="DAEEF3" w:themeFill="accent5" w:themeFillTint="33"/>
          </w:tcPr>
          <w:p w14:paraId="6A6D1D02"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76FECEA8" w14:textId="77777777" w:rsidR="00B73E86" w:rsidRPr="004F49B9" w:rsidRDefault="00B73E86" w:rsidP="00B73E86">
            <w:pPr>
              <w:spacing w:line="240" w:lineRule="auto"/>
              <w:rPr>
                <w:rFonts w:ascii="Arial" w:eastAsia="Calibri" w:hAnsi="Arial" w:cs="Arial"/>
                <w:color w:val="000000"/>
                <w:sz w:val="16"/>
                <w:szCs w:val="16"/>
              </w:rPr>
            </w:pPr>
          </w:p>
        </w:tc>
        <w:tc>
          <w:tcPr>
            <w:tcW w:w="810" w:type="dxa"/>
            <w:vMerge/>
            <w:shd w:val="clear" w:color="auto" w:fill="F2F2F2" w:themeFill="background1" w:themeFillShade="F2"/>
            <w:vAlign w:val="center"/>
          </w:tcPr>
          <w:p w14:paraId="284B09AE"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shd w:val="clear" w:color="auto" w:fill="F2F2F2" w:themeFill="background1" w:themeFillShade="F2"/>
            <w:vAlign w:val="center"/>
          </w:tcPr>
          <w:p w14:paraId="61BF1B6B"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2F2F2" w:themeFill="background1" w:themeFillShade="F2"/>
            <w:vAlign w:val="center"/>
          </w:tcPr>
          <w:p w14:paraId="7B8BD573"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shd w:val="clear" w:color="auto" w:fill="F2F2F2" w:themeFill="background1" w:themeFillShade="F2"/>
            <w:vAlign w:val="center"/>
          </w:tcPr>
          <w:p w14:paraId="3E88871A" w14:textId="4D7A6332"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800" w:type="dxa"/>
            <w:shd w:val="clear" w:color="auto" w:fill="F2F2F2" w:themeFill="background1" w:themeFillShade="F2"/>
          </w:tcPr>
          <w:p w14:paraId="16B3C0B2"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59A3A8A9" w14:textId="77777777" w:rsidTr="00B73E86">
        <w:trPr>
          <w:trHeight w:hRule="exact" w:val="305"/>
        </w:trPr>
        <w:tc>
          <w:tcPr>
            <w:tcW w:w="1260" w:type="dxa"/>
            <w:vMerge/>
            <w:shd w:val="clear" w:color="auto" w:fill="F2F2F2" w:themeFill="background1" w:themeFillShade="F2"/>
            <w:vAlign w:val="center"/>
          </w:tcPr>
          <w:p w14:paraId="1B985330"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3DBC1D13"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DAEEF3" w:themeFill="accent5" w:themeFillTint="33"/>
            <w:vAlign w:val="center"/>
          </w:tcPr>
          <w:p w14:paraId="74B42410"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DAEEF3" w:themeFill="accent5" w:themeFillTint="33"/>
            <w:vAlign w:val="center"/>
          </w:tcPr>
          <w:p w14:paraId="3DD86290"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DAEEF3" w:themeFill="accent5" w:themeFillTint="33"/>
            <w:vAlign w:val="center"/>
          </w:tcPr>
          <w:p w14:paraId="314A05C1"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DAEEF3" w:themeFill="accent5" w:themeFillTint="33"/>
            <w:vAlign w:val="center"/>
          </w:tcPr>
          <w:p w14:paraId="7FCB95FA" w14:textId="039B438A"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800" w:type="dxa"/>
            <w:shd w:val="clear" w:color="auto" w:fill="DAEEF3" w:themeFill="accent5" w:themeFillTint="33"/>
          </w:tcPr>
          <w:p w14:paraId="404581FE"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4598D5F3" w14:textId="77777777" w:rsidR="00B73E86" w:rsidRPr="004F49B9" w:rsidRDefault="00B73E86" w:rsidP="00B73E86">
            <w:pPr>
              <w:spacing w:line="240" w:lineRule="auto"/>
              <w:rPr>
                <w:rFonts w:ascii="Arial" w:eastAsia="Calibri" w:hAnsi="Arial" w:cs="Arial"/>
                <w:color w:val="000000"/>
                <w:sz w:val="16"/>
                <w:szCs w:val="16"/>
              </w:rPr>
            </w:pPr>
          </w:p>
        </w:tc>
        <w:tc>
          <w:tcPr>
            <w:tcW w:w="810" w:type="dxa"/>
            <w:vMerge/>
            <w:shd w:val="clear" w:color="auto" w:fill="F2F2F2" w:themeFill="background1" w:themeFillShade="F2"/>
            <w:vAlign w:val="center"/>
          </w:tcPr>
          <w:p w14:paraId="13549B9B"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shd w:val="clear" w:color="auto" w:fill="F2F2F2" w:themeFill="background1" w:themeFillShade="F2"/>
            <w:vAlign w:val="center"/>
          </w:tcPr>
          <w:p w14:paraId="2FE231F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2F2F2" w:themeFill="background1" w:themeFillShade="F2"/>
            <w:vAlign w:val="center"/>
          </w:tcPr>
          <w:p w14:paraId="13A4CF51"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shd w:val="clear" w:color="auto" w:fill="F2F2F2" w:themeFill="background1" w:themeFillShade="F2"/>
            <w:vAlign w:val="center"/>
          </w:tcPr>
          <w:p w14:paraId="34B21B70" w14:textId="65F6790D"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800" w:type="dxa"/>
            <w:shd w:val="clear" w:color="auto" w:fill="F2F2F2" w:themeFill="background1" w:themeFillShade="F2"/>
          </w:tcPr>
          <w:p w14:paraId="2FD35654"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0459D450" w14:textId="77777777" w:rsidTr="00B73E86">
        <w:trPr>
          <w:trHeight w:hRule="exact" w:val="305"/>
        </w:trPr>
        <w:tc>
          <w:tcPr>
            <w:tcW w:w="1260" w:type="dxa"/>
            <w:vMerge w:val="restart"/>
            <w:shd w:val="clear" w:color="auto" w:fill="auto"/>
            <w:vAlign w:val="center"/>
          </w:tcPr>
          <w:p w14:paraId="768A348E"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4F49B9">
              <w:rPr>
                <w:rFonts w:ascii="Arial" w:eastAsia="Calibri" w:hAnsi="Arial" w:cs="Arial"/>
                <w:sz w:val="16"/>
                <w:szCs w:val="16"/>
              </w:rPr>
              <w:t>3 bedroom</w:t>
            </w:r>
          </w:p>
        </w:tc>
        <w:tc>
          <w:tcPr>
            <w:tcW w:w="360" w:type="dxa"/>
            <w:vMerge/>
            <w:shd w:val="clear" w:color="auto" w:fill="DAEEF3" w:themeFill="accent5" w:themeFillTint="33"/>
          </w:tcPr>
          <w:p w14:paraId="2F0F31A2"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val="restart"/>
            <w:shd w:val="clear" w:color="auto" w:fill="FFFFFF" w:themeFill="background1"/>
            <w:vAlign w:val="center"/>
          </w:tcPr>
          <w:p w14:paraId="74EFEC0A"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630" w:type="dxa"/>
            <w:vMerge w:val="restart"/>
            <w:shd w:val="clear" w:color="auto" w:fill="FFFFFF" w:themeFill="background1"/>
            <w:vAlign w:val="center"/>
          </w:tcPr>
          <w:p w14:paraId="333F33D2"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990" w:type="dxa"/>
            <w:vMerge w:val="restart"/>
            <w:shd w:val="clear" w:color="auto" w:fill="FFFFFF" w:themeFill="background1"/>
            <w:vAlign w:val="center"/>
          </w:tcPr>
          <w:p w14:paraId="1AB3C041" w14:textId="67345A3A"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r w:rsidRPr="00182EEB">
              <w:rPr>
                <w:rFonts w:ascii="SimHei" w:eastAsia="SimHei" w:hAnsi="SimHei" w:cs="Arial"/>
                <w:sz w:val="16"/>
                <w:szCs w:val="16"/>
              </w:rPr>
              <w:t>$ xx,xxx</w:t>
            </w:r>
          </w:p>
        </w:tc>
        <w:tc>
          <w:tcPr>
            <w:tcW w:w="990" w:type="dxa"/>
            <w:shd w:val="clear" w:color="auto" w:fill="FFFFFF" w:themeFill="background1"/>
            <w:vAlign w:val="center"/>
          </w:tcPr>
          <w:p w14:paraId="7CE34398" w14:textId="1FBE80A4"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shd w:val="clear" w:color="auto" w:fill="FFFFFF" w:themeFill="background1"/>
          </w:tcPr>
          <w:p w14:paraId="35A51116"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188D3E01" w14:textId="77777777" w:rsidR="00B73E86" w:rsidRPr="004F49B9" w:rsidRDefault="00B73E86" w:rsidP="00B73E86">
            <w:pPr>
              <w:spacing w:line="240" w:lineRule="auto"/>
              <w:rPr>
                <w:rFonts w:ascii="Arial" w:eastAsia="Calibri" w:hAnsi="Arial" w:cs="Arial"/>
                <w:color w:val="000000"/>
                <w:sz w:val="16"/>
                <w:szCs w:val="16"/>
              </w:rPr>
            </w:pPr>
          </w:p>
        </w:tc>
        <w:tc>
          <w:tcPr>
            <w:tcW w:w="810" w:type="dxa"/>
            <w:vMerge w:val="restart"/>
            <w:vAlign w:val="center"/>
          </w:tcPr>
          <w:p w14:paraId="7D906B00"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720" w:type="dxa"/>
            <w:vMerge w:val="restart"/>
            <w:vAlign w:val="center"/>
          </w:tcPr>
          <w:p w14:paraId="2865D982"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990" w:type="dxa"/>
            <w:vMerge w:val="restart"/>
            <w:vAlign w:val="center"/>
          </w:tcPr>
          <w:p w14:paraId="66562977" w14:textId="6242772D" w:rsidR="00B73E86" w:rsidRPr="004F49B9" w:rsidRDefault="00B73E86" w:rsidP="00B73E86">
            <w:pPr>
              <w:widowControl w:val="0"/>
              <w:tabs>
                <w:tab w:val="left" w:pos="7183"/>
              </w:tabs>
              <w:spacing w:after="20" w:line="240" w:lineRule="auto"/>
              <w:jc w:val="center"/>
              <w:rPr>
                <w:rFonts w:ascii="SimHei" w:eastAsia="SimHei" w:hAnsi="SimHei" w:cs="Arial"/>
                <w:sz w:val="16"/>
                <w:szCs w:val="16"/>
              </w:rPr>
            </w:pPr>
            <w:r w:rsidRPr="00230CBE">
              <w:rPr>
                <w:rFonts w:ascii="SimHei" w:eastAsia="SimHei" w:hAnsi="SimHei" w:cs="Arial"/>
                <w:sz w:val="16"/>
                <w:szCs w:val="16"/>
              </w:rPr>
              <w:t>$ xx,xxx</w:t>
            </w:r>
          </w:p>
        </w:tc>
        <w:tc>
          <w:tcPr>
            <w:tcW w:w="990" w:type="dxa"/>
            <w:vAlign w:val="center"/>
          </w:tcPr>
          <w:p w14:paraId="1281A0E3" w14:textId="1D2FB766"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tcPr>
          <w:p w14:paraId="1205D219"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27B88EC8" w14:textId="77777777" w:rsidTr="00B73E86">
        <w:trPr>
          <w:trHeight w:hRule="exact" w:val="305"/>
        </w:trPr>
        <w:tc>
          <w:tcPr>
            <w:tcW w:w="1260" w:type="dxa"/>
            <w:vMerge/>
            <w:shd w:val="clear" w:color="auto" w:fill="auto"/>
            <w:vAlign w:val="center"/>
          </w:tcPr>
          <w:p w14:paraId="0532C2A1" w14:textId="77777777" w:rsidR="00B73E86" w:rsidRPr="004F49B9" w:rsidRDefault="00B73E86" w:rsidP="00D55CA4">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07614B7F"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themeFill="background1"/>
            <w:vAlign w:val="center"/>
          </w:tcPr>
          <w:p w14:paraId="3A99F2AC"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themeFill="background1"/>
            <w:vAlign w:val="center"/>
          </w:tcPr>
          <w:p w14:paraId="3EFF786A"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themeFill="background1"/>
            <w:vAlign w:val="center"/>
          </w:tcPr>
          <w:p w14:paraId="69BB62BB" w14:textId="77777777" w:rsidR="00B73E86" w:rsidRPr="004F49B9" w:rsidRDefault="00B73E86" w:rsidP="00D55CA4">
            <w:pPr>
              <w:widowControl w:val="0"/>
              <w:tabs>
                <w:tab w:val="left" w:pos="7183"/>
              </w:tabs>
              <w:spacing w:after="20" w:line="240" w:lineRule="auto"/>
              <w:rPr>
                <w:rFonts w:ascii="Arial" w:eastAsia="Calibri" w:hAnsi="Arial" w:cs="Arial"/>
                <w:color w:val="31849B"/>
                <w:sz w:val="16"/>
                <w:szCs w:val="16"/>
              </w:rPr>
            </w:pPr>
          </w:p>
        </w:tc>
        <w:tc>
          <w:tcPr>
            <w:tcW w:w="990" w:type="dxa"/>
            <w:shd w:val="clear" w:color="auto" w:fill="FFFFFF" w:themeFill="background1"/>
            <w:vAlign w:val="center"/>
          </w:tcPr>
          <w:p w14:paraId="54C7932C" w14:textId="02992258"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800" w:type="dxa"/>
            <w:shd w:val="clear" w:color="auto" w:fill="FFFFFF" w:themeFill="background1"/>
          </w:tcPr>
          <w:p w14:paraId="0765E6C4"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6B529044" w14:textId="77777777" w:rsidR="00B73E86" w:rsidRPr="004F49B9" w:rsidRDefault="00B73E86" w:rsidP="00D55CA4">
            <w:pPr>
              <w:spacing w:line="240" w:lineRule="auto"/>
              <w:rPr>
                <w:rFonts w:ascii="Arial" w:eastAsia="Calibri" w:hAnsi="Arial" w:cs="Arial"/>
                <w:color w:val="000000"/>
                <w:sz w:val="16"/>
                <w:szCs w:val="16"/>
              </w:rPr>
            </w:pPr>
          </w:p>
        </w:tc>
        <w:tc>
          <w:tcPr>
            <w:tcW w:w="810" w:type="dxa"/>
            <w:vMerge/>
            <w:vAlign w:val="center"/>
          </w:tcPr>
          <w:p w14:paraId="59758134"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720" w:type="dxa"/>
            <w:vMerge/>
            <w:vAlign w:val="center"/>
          </w:tcPr>
          <w:p w14:paraId="0BEA9584"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41769277" w14:textId="77777777" w:rsidR="00B73E86" w:rsidRPr="004F49B9" w:rsidRDefault="00B73E86" w:rsidP="00D55CA4">
            <w:pPr>
              <w:widowControl w:val="0"/>
              <w:tabs>
                <w:tab w:val="left" w:pos="7183"/>
              </w:tabs>
              <w:spacing w:after="20" w:line="240" w:lineRule="auto"/>
              <w:rPr>
                <w:rFonts w:ascii="Arial" w:eastAsia="Calibri" w:hAnsi="Arial" w:cs="Arial"/>
                <w:sz w:val="16"/>
                <w:szCs w:val="16"/>
              </w:rPr>
            </w:pPr>
          </w:p>
        </w:tc>
        <w:tc>
          <w:tcPr>
            <w:tcW w:w="990" w:type="dxa"/>
            <w:vAlign w:val="center"/>
          </w:tcPr>
          <w:p w14:paraId="7CDDAAD4" w14:textId="3BFB921B"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800" w:type="dxa"/>
          </w:tcPr>
          <w:p w14:paraId="5EEF91C8"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5EDE5CF3" w14:textId="77777777" w:rsidTr="00B73E86">
        <w:trPr>
          <w:trHeight w:hRule="exact" w:val="305"/>
        </w:trPr>
        <w:tc>
          <w:tcPr>
            <w:tcW w:w="1260" w:type="dxa"/>
            <w:vMerge/>
            <w:shd w:val="clear" w:color="auto" w:fill="auto"/>
            <w:vAlign w:val="center"/>
          </w:tcPr>
          <w:p w14:paraId="6E4A626C" w14:textId="77777777" w:rsidR="00B73E86" w:rsidRPr="004F49B9" w:rsidRDefault="00B73E86" w:rsidP="00D55CA4">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36AECC49"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themeFill="background1"/>
            <w:vAlign w:val="center"/>
          </w:tcPr>
          <w:p w14:paraId="6ADFDA85"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themeFill="background1"/>
            <w:vAlign w:val="center"/>
          </w:tcPr>
          <w:p w14:paraId="28CEFD87"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themeFill="background1"/>
            <w:vAlign w:val="center"/>
          </w:tcPr>
          <w:p w14:paraId="27E0FC63" w14:textId="77777777" w:rsidR="00B73E86" w:rsidRPr="004F49B9" w:rsidRDefault="00B73E86" w:rsidP="00D55CA4">
            <w:pPr>
              <w:widowControl w:val="0"/>
              <w:tabs>
                <w:tab w:val="left" w:pos="7183"/>
              </w:tabs>
              <w:spacing w:after="20" w:line="240" w:lineRule="auto"/>
              <w:rPr>
                <w:rFonts w:ascii="SimHei" w:eastAsia="SimHei" w:hAnsi="SimHei" w:cs="Arial"/>
                <w:color w:val="31849B"/>
                <w:sz w:val="16"/>
                <w:szCs w:val="16"/>
              </w:rPr>
            </w:pPr>
          </w:p>
        </w:tc>
        <w:tc>
          <w:tcPr>
            <w:tcW w:w="990" w:type="dxa"/>
            <w:shd w:val="clear" w:color="auto" w:fill="FFFFFF" w:themeFill="background1"/>
            <w:vAlign w:val="center"/>
          </w:tcPr>
          <w:p w14:paraId="7D3F1B5B" w14:textId="360E2478"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800" w:type="dxa"/>
            <w:shd w:val="clear" w:color="auto" w:fill="FFFFFF" w:themeFill="background1"/>
          </w:tcPr>
          <w:p w14:paraId="79097781"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7B3A7D08" w14:textId="77777777" w:rsidR="00B73E86" w:rsidRPr="004F49B9" w:rsidRDefault="00B73E86" w:rsidP="00D55CA4">
            <w:pPr>
              <w:spacing w:line="240" w:lineRule="auto"/>
              <w:rPr>
                <w:rFonts w:ascii="Arial" w:eastAsia="Calibri" w:hAnsi="Arial" w:cs="Arial"/>
                <w:color w:val="000000"/>
                <w:sz w:val="16"/>
                <w:szCs w:val="16"/>
              </w:rPr>
            </w:pPr>
          </w:p>
        </w:tc>
        <w:tc>
          <w:tcPr>
            <w:tcW w:w="810" w:type="dxa"/>
            <w:vMerge/>
            <w:vAlign w:val="center"/>
          </w:tcPr>
          <w:p w14:paraId="0DDB8EC6" w14:textId="77777777" w:rsidR="00B73E86" w:rsidRPr="004F49B9" w:rsidRDefault="00B73E86"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3B0106F0"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31740A31" w14:textId="77777777" w:rsidR="00B73E86" w:rsidRPr="004F49B9" w:rsidRDefault="00B73E86" w:rsidP="00D55CA4">
            <w:pPr>
              <w:widowControl w:val="0"/>
              <w:tabs>
                <w:tab w:val="left" w:pos="7183"/>
              </w:tabs>
              <w:spacing w:after="0" w:line="240" w:lineRule="auto"/>
              <w:rPr>
                <w:rFonts w:ascii="Arial" w:eastAsia="Calibri" w:hAnsi="Arial" w:cs="Arial"/>
                <w:b/>
                <w:bCs/>
                <w:sz w:val="16"/>
                <w:szCs w:val="16"/>
              </w:rPr>
            </w:pPr>
          </w:p>
        </w:tc>
        <w:tc>
          <w:tcPr>
            <w:tcW w:w="990" w:type="dxa"/>
            <w:vAlign w:val="center"/>
          </w:tcPr>
          <w:p w14:paraId="4BB7CDF2" w14:textId="7E7F611A"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800" w:type="dxa"/>
          </w:tcPr>
          <w:p w14:paraId="65649614"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535132A0" w14:textId="77777777" w:rsidTr="00B73E86">
        <w:trPr>
          <w:trHeight w:hRule="exact" w:val="305"/>
        </w:trPr>
        <w:tc>
          <w:tcPr>
            <w:tcW w:w="1260" w:type="dxa"/>
            <w:vMerge/>
            <w:shd w:val="clear" w:color="auto" w:fill="auto"/>
            <w:vAlign w:val="center"/>
          </w:tcPr>
          <w:p w14:paraId="13A0AE65" w14:textId="77777777" w:rsidR="00B73E86" w:rsidRPr="004F49B9" w:rsidRDefault="00B73E86" w:rsidP="00D55CA4">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164F238C"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themeFill="background1"/>
            <w:vAlign w:val="center"/>
          </w:tcPr>
          <w:p w14:paraId="751376F1"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themeFill="background1"/>
            <w:vAlign w:val="center"/>
          </w:tcPr>
          <w:p w14:paraId="06C6E787"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themeFill="background1"/>
            <w:vAlign w:val="center"/>
          </w:tcPr>
          <w:p w14:paraId="17ACCFC8" w14:textId="77777777" w:rsidR="00B73E86" w:rsidRPr="004F49B9" w:rsidRDefault="00B73E86" w:rsidP="00D55CA4">
            <w:pPr>
              <w:widowControl w:val="0"/>
              <w:tabs>
                <w:tab w:val="left" w:pos="7183"/>
              </w:tabs>
              <w:spacing w:after="20" w:line="240" w:lineRule="auto"/>
              <w:rPr>
                <w:rFonts w:ascii="SimHei" w:eastAsia="SimHei" w:hAnsi="SimHei" w:cs="Arial"/>
                <w:color w:val="31849B"/>
                <w:sz w:val="16"/>
                <w:szCs w:val="16"/>
              </w:rPr>
            </w:pPr>
          </w:p>
        </w:tc>
        <w:tc>
          <w:tcPr>
            <w:tcW w:w="990" w:type="dxa"/>
            <w:shd w:val="clear" w:color="auto" w:fill="FFFFFF" w:themeFill="background1"/>
            <w:vAlign w:val="center"/>
          </w:tcPr>
          <w:p w14:paraId="5BABE5CD" w14:textId="0D3E7D1D"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6 people</w:t>
            </w:r>
          </w:p>
        </w:tc>
        <w:tc>
          <w:tcPr>
            <w:tcW w:w="1800" w:type="dxa"/>
            <w:shd w:val="clear" w:color="auto" w:fill="FFFFFF" w:themeFill="background1"/>
          </w:tcPr>
          <w:p w14:paraId="6C9BC183"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2E5BA8D7" w14:textId="77777777" w:rsidR="00B73E86" w:rsidRPr="004F49B9" w:rsidRDefault="00B73E86" w:rsidP="00D55CA4">
            <w:pPr>
              <w:spacing w:line="240" w:lineRule="auto"/>
              <w:rPr>
                <w:rFonts w:ascii="Arial" w:eastAsia="Calibri" w:hAnsi="Arial" w:cs="Arial"/>
                <w:color w:val="000000"/>
                <w:sz w:val="16"/>
                <w:szCs w:val="16"/>
              </w:rPr>
            </w:pPr>
          </w:p>
        </w:tc>
        <w:tc>
          <w:tcPr>
            <w:tcW w:w="810" w:type="dxa"/>
            <w:vMerge/>
            <w:vAlign w:val="center"/>
          </w:tcPr>
          <w:p w14:paraId="0D690977" w14:textId="77777777" w:rsidR="00B73E86" w:rsidRPr="004F49B9" w:rsidRDefault="00B73E86"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119CC70A"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468C95F0" w14:textId="77777777" w:rsidR="00B73E86" w:rsidRPr="004F49B9" w:rsidRDefault="00B73E86" w:rsidP="00D55CA4">
            <w:pPr>
              <w:widowControl w:val="0"/>
              <w:tabs>
                <w:tab w:val="left" w:pos="7183"/>
              </w:tabs>
              <w:spacing w:after="0" w:line="240" w:lineRule="auto"/>
              <w:rPr>
                <w:rFonts w:ascii="Arial" w:eastAsia="Calibri" w:hAnsi="Arial" w:cs="Arial"/>
                <w:b/>
                <w:bCs/>
                <w:sz w:val="16"/>
                <w:szCs w:val="16"/>
              </w:rPr>
            </w:pPr>
          </w:p>
        </w:tc>
        <w:tc>
          <w:tcPr>
            <w:tcW w:w="990" w:type="dxa"/>
            <w:vAlign w:val="center"/>
          </w:tcPr>
          <w:p w14:paraId="1A60E0B9" w14:textId="1968F12B"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6 people</w:t>
            </w:r>
          </w:p>
        </w:tc>
        <w:tc>
          <w:tcPr>
            <w:tcW w:w="1800" w:type="dxa"/>
          </w:tcPr>
          <w:p w14:paraId="1199C618"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633CC948" w14:textId="77777777" w:rsidTr="00B73E86">
        <w:trPr>
          <w:trHeight w:hRule="exact" w:val="305"/>
        </w:trPr>
        <w:tc>
          <w:tcPr>
            <w:tcW w:w="1260" w:type="dxa"/>
            <w:vMerge/>
            <w:shd w:val="clear" w:color="auto" w:fill="auto"/>
            <w:vAlign w:val="center"/>
          </w:tcPr>
          <w:p w14:paraId="6D100EE5" w14:textId="77777777" w:rsidR="00B73E86" w:rsidRPr="004F49B9" w:rsidRDefault="00B73E86" w:rsidP="00D55CA4">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1C18612D"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themeFill="background1"/>
            <w:vAlign w:val="center"/>
          </w:tcPr>
          <w:p w14:paraId="6E54CA18"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themeFill="background1"/>
            <w:vAlign w:val="center"/>
          </w:tcPr>
          <w:p w14:paraId="45D9F740"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themeFill="background1"/>
            <w:vAlign w:val="center"/>
          </w:tcPr>
          <w:p w14:paraId="55EF27E4" w14:textId="77777777" w:rsidR="00B73E86" w:rsidRPr="004F49B9" w:rsidRDefault="00B73E86" w:rsidP="00D55CA4">
            <w:pPr>
              <w:widowControl w:val="0"/>
              <w:tabs>
                <w:tab w:val="left" w:pos="7183"/>
              </w:tabs>
              <w:spacing w:after="20" w:line="240" w:lineRule="auto"/>
              <w:rPr>
                <w:rFonts w:ascii="SimHei" w:eastAsia="SimHei" w:hAnsi="SimHei" w:cs="Arial"/>
                <w:color w:val="31849B"/>
                <w:sz w:val="16"/>
                <w:szCs w:val="16"/>
              </w:rPr>
            </w:pPr>
          </w:p>
        </w:tc>
        <w:tc>
          <w:tcPr>
            <w:tcW w:w="990" w:type="dxa"/>
            <w:shd w:val="clear" w:color="auto" w:fill="FFFFFF" w:themeFill="background1"/>
            <w:vAlign w:val="center"/>
          </w:tcPr>
          <w:p w14:paraId="52DA4745" w14:textId="7B390796"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Pr>
                <w:rFonts w:ascii="Arial" w:eastAsia="Calibri" w:hAnsi="Arial" w:cs="Arial"/>
                <w:color w:val="000000"/>
                <w:sz w:val="16"/>
                <w:szCs w:val="16"/>
              </w:rPr>
              <w:t>7 people</w:t>
            </w:r>
          </w:p>
        </w:tc>
        <w:tc>
          <w:tcPr>
            <w:tcW w:w="1800" w:type="dxa"/>
            <w:shd w:val="clear" w:color="auto" w:fill="FFFFFF" w:themeFill="background1"/>
          </w:tcPr>
          <w:p w14:paraId="1AECFC0F" w14:textId="77777777" w:rsidR="00B73E86" w:rsidRPr="004F49B9" w:rsidRDefault="00B73E86" w:rsidP="00D55CA4">
            <w:pPr>
              <w:spacing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108E84B3" w14:textId="77777777" w:rsidR="00B73E86" w:rsidRPr="004F49B9" w:rsidRDefault="00B73E86" w:rsidP="00D55CA4">
            <w:pPr>
              <w:spacing w:line="240" w:lineRule="auto"/>
              <w:rPr>
                <w:rFonts w:ascii="Arial" w:eastAsia="Calibri" w:hAnsi="Arial" w:cs="Arial"/>
                <w:color w:val="000000"/>
                <w:sz w:val="16"/>
                <w:szCs w:val="16"/>
              </w:rPr>
            </w:pPr>
          </w:p>
        </w:tc>
        <w:tc>
          <w:tcPr>
            <w:tcW w:w="810" w:type="dxa"/>
            <w:vMerge/>
            <w:vAlign w:val="center"/>
          </w:tcPr>
          <w:p w14:paraId="468571D0" w14:textId="77777777" w:rsidR="00B73E86" w:rsidRPr="004F49B9" w:rsidRDefault="00B73E86"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086C078A"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3369FDD8" w14:textId="77777777" w:rsidR="00B73E86" w:rsidRPr="004F49B9" w:rsidRDefault="00B73E86" w:rsidP="00D55CA4">
            <w:pPr>
              <w:widowControl w:val="0"/>
              <w:tabs>
                <w:tab w:val="left" w:pos="7183"/>
              </w:tabs>
              <w:spacing w:after="0" w:line="240" w:lineRule="auto"/>
              <w:rPr>
                <w:rFonts w:ascii="Arial" w:eastAsia="Calibri" w:hAnsi="Arial" w:cs="Arial"/>
                <w:b/>
                <w:bCs/>
                <w:sz w:val="16"/>
                <w:szCs w:val="16"/>
              </w:rPr>
            </w:pPr>
          </w:p>
        </w:tc>
        <w:tc>
          <w:tcPr>
            <w:tcW w:w="990" w:type="dxa"/>
            <w:vAlign w:val="center"/>
          </w:tcPr>
          <w:p w14:paraId="043C109A" w14:textId="7F5C2AB2"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Pr>
                <w:rFonts w:ascii="Arial" w:eastAsia="Calibri" w:hAnsi="Arial" w:cs="Arial"/>
                <w:color w:val="000000"/>
                <w:sz w:val="16"/>
                <w:szCs w:val="16"/>
              </w:rPr>
              <w:t>7 people</w:t>
            </w:r>
          </w:p>
        </w:tc>
        <w:tc>
          <w:tcPr>
            <w:tcW w:w="1800" w:type="dxa"/>
          </w:tcPr>
          <w:p w14:paraId="0F55A237" w14:textId="77777777" w:rsidR="00B73E86" w:rsidRPr="004F49B9" w:rsidRDefault="00B73E86" w:rsidP="00D55CA4">
            <w:pPr>
              <w:spacing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bl>
    <w:p w14:paraId="2E02BCED" w14:textId="5A6947E9" w:rsidR="00A53F48" w:rsidRPr="004F49B9" w:rsidRDefault="00BF6462" w:rsidP="00394695">
      <w:pPr>
        <w:spacing w:before="30" w:after="0" w:line="240" w:lineRule="auto"/>
        <w:ind w:left="90" w:hanging="60"/>
        <w:rPr>
          <w:rFonts w:ascii="Arial" w:eastAsia="Arial" w:hAnsi="Arial" w:cs="Arial"/>
          <w:color w:val="636466"/>
          <w:sz w:val="14"/>
          <w:szCs w:val="14"/>
        </w:rPr>
      </w:pPr>
      <w:r w:rsidRPr="004F49B9">
        <w:rPr>
          <w:rFonts w:ascii="Arial" w:eastAsia="Arial" w:hAnsi="Arial" w:cs="Arial"/>
          <w:color w:val="636466"/>
          <w:sz w:val="14"/>
          <w:szCs w:val="14"/>
          <w:vertAlign w:val="superscript"/>
        </w:rPr>
        <w:t>1</w:t>
      </w:r>
      <w:r w:rsidRPr="004F49B9">
        <w:rPr>
          <w:rFonts w:ascii="Arial" w:eastAsia="Arial" w:hAnsi="Arial" w:cs="Arial"/>
          <w:color w:val="636466"/>
          <w:sz w:val="14"/>
          <w:szCs w:val="14"/>
        </w:rPr>
        <w:t xml:space="preserve"> </w:t>
      </w:r>
      <w:r w:rsidR="00A53F48" w:rsidRPr="004F49B9">
        <w:rPr>
          <w:rFonts w:ascii="Arial" w:eastAsia="Arial" w:hAnsi="Arial" w:cs="Arial"/>
          <w:color w:val="636466"/>
          <w:sz w:val="14"/>
          <w:szCs w:val="14"/>
        </w:rPr>
        <w:t xml:space="preserve">Rent includes gas for </w:t>
      </w:r>
      <w:r w:rsidR="00A73664">
        <w:rPr>
          <w:rFonts w:ascii="Arial" w:eastAsia="Arial" w:hAnsi="Arial" w:cs="Arial"/>
          <w:color w:val="636466"/>
          <w:sz w:val="14"/>
          <w:szCs w:val="14"/>
        </w:rPr>
        <w:t>heating. Tenant responsible for electricity.</w:t>
      </w:r>
    </w:p>
    <w:p w14:paraId="3A16ADE9" w14:textId="77777777" w:rsidR="00A53F48" w:rsidRPr="004F49B9" w:rsidRDefault="00BF6462" w:rsidP="00394695">
      <w:pPr>
        <w:spacing w:before="13" w:after="0" w:line="240" w:lineRule="auto"/>
        <w:ind w:left="90" w:right="-24" w:hanging="58"/>
        <w:rPr>
          <w:rFonts w:ascii="Arial" w:eastAsia="Arial" w:hAnsi="Arial" w:cs="Arial"/>
          <w:color w:val="636466"/>
          <w:sz w:val="14"/>
          <w:szCs w:val="14"/>
        </w:rPr>
      </w:pPr>
      <w:r w:rsidRPr="004F49B9">
        <w:rPr>
          <w:rFonts w:ascii="Arial" w:eastAsia="Arial" w:hAnsi="Arial" w:cs="Arial"/>
          <w:color w:val="636466"/>
          <w:sz w:val="14"/>
          <w:szCs w:val="14"/>
          <w:vertAlign w:val="superscript"/>
        </w:rPr>
        <w:t>2</w:t>
      </w:r>
      <w:r w:rsidRPr="004F49B9">
        <w:rPr>
          <w:rFonts w:ascii="Arial" w:eastAsia="Arial" w:hAnsi="Arial" w:cs="Arial"/>
          <w:color w:val="636466"/>
          <w:sz w:val="14"/>
          <w:szCs w:val="14"/>
        </w:rPr>
        <w:t xml:space="preserve"> </w:t>
      </w:r>
      <w:r w:rsidR="00A53F48" w:rsidRPr="004F49B9">
        <w:rPr>
          <w:rFonts w:ascii="Arial" w:eastAsia="Arial" w:hAnsi="Arial" w:cs="Arial"/>
          <w:color w:val="636466"/>
          <w:sz w:val="14"/>
          <w:szCs w:val="14"/>
        </w:rPr>
        <w:t>Household size includes everyone who will live with you, including parents and children. Subject to occupancy criteria.</w:t>
      </w:r>
    </w:p>
    <w:p w14:paraId="131A8702" w14:textId="77777777" w:rsidR="00A53F48" w:rsidRPr="004F49B9" w:rsidRDefault="00BF6462" w:rsidP="00394695">
      <w:pPr>
        <w:spacing w:before="13" w:after="0" w:line="240" w:lineRule="auto"/>
        <w:ind w:left="90" w:right="-24" w:hanging="58"/>
        <w:rPr>
          <w:rFonts w:ascii="Arial" w:eastAsia="Arial" w:hAnsi="Arial" w:cs="Arial"/>
          <w:color w:val="636466"/>
          <w:sz w:val="14"/>
          <w:szCs w:val="14"/>
        </w:rPr>
      </w:pPr>
      <w:r w:rsidRPr="004F49B9">
        <w:rPr>
          <w:rFonts w:ascii="Arial" w:eastAsia="Arial" w:hAnsi="Arial" w:cs="Arial"/>
          <w:color w:val="636466"/>
          <w:sz w:val="14"/>
          <w:szCs w:val="14"/>
          <w:vertAlign w:val="superscript"/>
        </w:rPr>
        <w:t>3</w:t>
      </w:r>
      <w:r w:rsidRPr="004F49B9">
        <w:rPr>
          <w:rFonts w:ascii="Arial" w:eastAsia="Arial" w:hAnsi="Arial" w:cs="Arial"/>
          <w:color w:val="636466"/>
          <w:sz w:val="14"/>
          <w:szCs w:val="14"/>
        </w:rPr>
        <w:t xml:space="preserve"> </w:t>
      </w:r>
      <w:r w:rsidR="00A53F48" w:rsidRPr="004F49B9">
        <w:rPr>
          <w:rFonts w:ascii="Arial" w:eastAsia="Arial" w:hAnsi="Arial" w:cs="Arial"/>
          <w:color w:val="636466"/>
          <w:sz w:val="14"/>
          <w:szCs w:val="14"/>
        </w:rPr>
        <w:t>Household earnings includes salar</w:t>
      </w:r>
      <w:r w:rsidR="00A53F48" w:rsidRPr="004F49B9">
        <w:rPr>
          <w:rFonts w:ascii="Arial" w:eastAsia="Arial" w:hAnsi="Arial" w:cs="Arial"/>
          <w:color w:val="636466"/>
          <w:spacing w:val="-10"/>
          <w:sz w:val="14"/>
          <w:szCs w:val="14"/>
        </w:rPr>
        <w:t>y</w:t>
      </w:r>
      <w:r w:rsidR="00A53F48" w:rsidRPr="004F49B9">
        <w:rPr>
          <w:rFonts w:ascii="Arial" w:eastAsia="Arial" w:hAnsi="Arial" w:cs="Arial"/>
          <w:color w:val="636466"/>
          <w:sz w:val="14"/>
          <w:szCs w:val="14"/>
        </w:rPr>
        <w:t>, hourly wages, tips, Social Securit</w:t>
      </w:r>
      <w:r w:rsidR="00A53F48" w:rsidRPr="004F49B9">
        <w:rPr>
          <w:rFonts w:ascii="Arial" w:eastAsia="Arial" w:hAnsi="Arial" w:cs="Arial"/>
          <w:color w:val="636466"/>
          <w:spacing w:val="-10"/>
          <w:sz w:val="14"/>
          <w:szCs w:val="14"/>
        </w:rPr>
        <w:t>y</w:t>
      </w:r>
      <w:r w:rsidR="00A53F48" w:rsidRPr="004F49B9">
        <w:rPr>
          <w:rFonts w:ascii="Arial" w:eastAsia="Arial" w:hAnsi="Arial" w:cs="Arial"/>
          <w:color w:val="636466"/>
          <w:sz w:val="14"/>
          <w:szCs w:val="14"/>
        </w:rPr>
        <w:t>, child support, and other income</w:t>
      </w:r>
      <w:r w:rsidR="00A53F48" w:rsidRPr="004F49B9">
        <w:rPr>
          <w:rFonts w:ascii="Arial" w:eastAsia="Arial" w:hAnsi="Arial" w:cs="Arial"/>
          <w:color w:val="636466"/>
          <w:sz w:val="14"/>
          <w:szCs w:val="14"/>
        </w:rPr>
        <w:softHyphen/>
      </w:r>
      <w:r w:rsidR="00A53F48" w:rsidRPr="004F49B9">
        <w:rPr>
          <w:rFonts w:ascii="Arial" w:eastAsia="Arial" w:hAnsi="Arial" w:cs="Arial"/>
          <w:color w:val="636466"/>
          <w:sz w:val="14"/>
          <w:szCs w:val="14"/>
        </w:rPr>
        <w:softHyphen/>
      </w:r>
      <w:r w:rsidR="00A53F48" w:rsidRPr="004F49B9">
        <w:rPr>
          <w:rFonts w:ascii="Arial" w:eastAsia="Arial" w:hAnsi="Arial" w:cs="Arial"/>
          <w:color w:val="636466"/>
          <w:sz w:val="14"/>
          <w:szCs w:val="14"/>
        </w:rPr>
        <w:softHyphen/>
        <w:t>. Income guidelines subject to change.</w:t>
      </w:r>
    </w:p>
    <w:p w14:paraId="7BBA1683" w14:textId="77777777" w:rsidR="00BF6462" w:rsidRPr="00BF6462" w:rsidRDefault="00BF6462" w:rsidP="00394695">
      <w:pPr>
        <w:spacing w:before="13" w:after="0" w:line="240" w:lineRule="auto"/>
        <w:ind w:left="90" w:right="-24" w:hanging="58"/>
        <w:rPr>
          <w:rFonts w:ascii="Arial" w:eastAsia="Arial" w:hAnsi="Arial" w:cs="Arial"/>
          <w:color w:val="636466"/>
          <w:sz w:val="14"/>
          <w:szCs w:val="14"/>
        </w:rPr>
      </w:pPr>
      <w:r w:rsidRPr="004F49B9">
        <w:rPr>
          <w:rFonts w:ascii="Arial" w:eastAsia="Arial" w:hAnsi="Arial" w:cs="Arial"/>
          <w:color w:val="636466"/>
          <w:sz w:val="14"/>
          <w:szCs w:val="14"/>
          <w:vertAlign w:val="superscript"/>
        </w:rPr>
        <w:t>4</w:t>
      </w:r>
      <w:r w:rsidRPr="004F49B9">
        <w:rPr>
          <w:rFonts w:ascii="Arial" w:eastAsia="Arial" w:hAnsi="Arial" w:cs="Arial"/>
          <w:color w:val="636466"/>
          <w:sz w:val="14"/>
          <w:szCs w:val="14"/>
        </w:rPr>
        <w:t xml:space="preserve"> Minimum income listed may not apply to applicants with Section 8 or other</w:t>
      </w:r>
      <w:r w:rsidR="00A0545A" w:rsidRPr="004F49B9">
        <w:rPr>
          <w:rFonts w:ascii="Arial" w:eastAsia="Arial" w:hAnsi="Arial" w:cs="Arial"/>
          <w:color w:val="636466"/>
          <w:sz w:val="14"/>
          <w:szCs w:val="14"/>
        </w:rPr>
        <w:t xml:space="preserve"> qualifying rental subsidies</w:t>
      </w:r>
      <w:r w:rsidRPr="004F49B9">
        <w:rPr>
          <w:rFonts w:ascii="Arial" w:eastAsia="Arial" w:hAnsi="Arial" w:cs="Arial"/>
          <w:color w:val="636466"/>
          <w:sz w:val="14"/>
          <w:szCs w:val="14"/>
        </w:rPr>
        <w:t>.</w:t>
      </w:r>
      <w:r w:rsidR="00A0545A" w:rsidRPr="004F49B9">
        <w:rPr>
          <w:rFonts w:ascii="Arial" w:eastAsia="Arial" w:hAnsi="Arial" w:cs="Arial"/>
          <w:color w:val="636466"/>
          <w:sz w:val="14"/>
          <w:szCs w:val="14"/>
        </w:rPr>
        <w:t xml:space="preserve"> Asset limits also apply.</w:t>
      </w:r>
    </w:p>
    <w:p w14:paraId="2CFEA809" w14:textId="77777777" w:rsidR="0077330C" w:rsidRPr="00224350" w:rsidRDefault="00A53F48" w:rsidP="00B73E86">
      <w:pPr>
        <w:pStyle w:val="Heading3"/>
        <w:tabs>
          <w:tab w:val="left" w:pos="90"/>
          <w:tab w:val="left" w:pos="180"/>
        </w:tabs>
        <w:spacing w:before="120"/>
        <w:ind w:left="-180"/>
        <w:rPr>
          <w:rStyle w:val="Heading3Char"/>
          <w:b/>
          <w:bCs/>
          <w:shd w:val="clear" w:color="auto" w:fill="auto"/>
        </w:rPr>
      </w:pPr>
      <w:r w:rsidRPr="00224350">
        <w:rPr>
          <w:rStyle w:val="Heading2Char"/>
          <w:rFonts w:eastAsiaTheme="minorHAnsi"/>
          <w:b/>
          <w:bCs/>
          <w:color w:val="auto"/>
          <w:shd w:val="clear" w:color="auto" w:fill="auto"/>
        </w:rPr>
        <w:t>How Do You Apply?</w:t>
      </w:r>
      <w:r w:rsidRPr="00224350">
        <w:rPr>
          <w:rStyle w:val="Heading3Char"/>
          <w:b/>
          <w:bCs/>
          <w:shd w:val="clear" w:color="auto" w:fill="auto"/>
        </w:rPr>
        <w:t xml:space="preserve"> </w:t>
      </w:r>
    </w:p>
    <w:p w14:paraId="40813244" w14:textId="3F61A9E9" w:rsidR="00A53F48" w:rsidRDefault="00A53F48" w:rsidP="00394695">
      <w:pPr>
        <w:spacing w:after="60" w:line="240" w:lineRule="auto"/>
        <w:ind w:left="-180"/>
        <w:rPr>
          <w:rFonts w:asciiTheme="minorBidi" w:eastAsiaTheme="majorEastAsia" w:hAnsiTheme="minorBidi"/>
          <w:sz w:val="18"/>
          <w:szCs w:val="18"/>
        </w:rPr>
        <w:sectPr w:rsidR="00A53F48" w:rsidSect="00B73E86">
          <w:type w:val="continuous"/>
          <w:pgSz w:w="13680" w:h="25920" w:code="5"/>
          <w:pgMar w:top="288" w:right="540" w:bottom="288" w:left="720" w:header="720" w:footer="720" w:gutter="0"/>
          <w:cols w:space="288"/>
          <w:docGrid w:linePitch="360"/>
        </w:sectPr>
      </w:pPr>
      <w:r w:rsidRPr="00734FE2">
        <w:rPr>
          <w:rFonts w:asciiTheme="minorBidi" w:eastAsiaTheme="majorEastAsia" w:hAnsiTheme="minorBidi"/>
          <w:sz w:val="18"/>
          <w:szCs w:val="18"/>
        </w:rPr>
        <w:t xml:space="preserve">Apply online or through mail. To apply online, please go to </w:t>
      </w:r>
      <w:hyperlink r:id="rId11" w:history="1">
        <w:r w:rsidR="00D0313A" w:rsidRPr="00D0313A">
          <w:rPr>
            <w:rStyle w:val="Hyperlink"/>
            <w:rFonts w:ascii="Arial" w:hAnsi="Arial" w:cs="Arial"/>
            <w:sz w:val="18"/>
            <w:szCs w:val="18"/>
          </w:rPr>
          <w:t>https://housingconnect.nyc.gov/PublicWeb/</w:t>
        </w:r>
      </w:hyperlink>
      <w:r w:rsidR="00D0313A">
        <w:t xml:space="preserve">. </w:t>
      </w:r>
      <w:r w:rsidRPr="00734FE2">
        <w:rPr>
          <w:rFonts w:asciiTheme="minorBidi" w:eastAsiaTheme="majorEastAsia" w:hAnsiTheme="minorBidi"/>
          <w:sz w:val="18"/>
          <w:szCs w:val="18"/>
        </w:rPr>
        <w:t xml:space="preserve"> To request an application </w:t>
      </w:r>
      <w:r w:rsidRPr="00A47FA4">
        <w:rPr>
          <w:rFonts w:asciiTheme="minorBidi" w:eastAsiaTheme="majorEastAsia" w:hAnsiTheme="minorBidi"/>
          <w:b/>
          <w:bCs/>
          <w:sz w:val="18"/>
          <w:szCs w:val="18"/>
          <w:u w:val="single"/>
        </w:rPr>
        <w:t>by mail, send a self-addressed envelope to</w:t>
      </w:r>
      <w:r w:rsidRPr="00734FE2">
        <w:rPr>
          <w:rFonts w:asciiTheme="minorBidi" w:eastAsiaTheme="majorEastAsia" w:hAnsiTheme="minorBidi"/>
          <w:b/>
          <w:bCs/>
          <w:sz w:val="18"/>
          <w:szCs w:val="18"/>
        </w:rPr>
        <w:t>:</w:t>
      </w:r>
      <w:r w:rsidRPr="00734FE2">
        <w:rPr>
          <w:rFonts w:asciiTheme="minorBidi" w:eastAsiaTheme="majorEastAsia" w:hAnsiTheme="minorBidi"/>
          <w:sz w:val="18"/>
          <w:szCs w:val="18"/>
        </w:rPr>
        <w:t xml:space="preserve"> [</w:t>
      </w:r>
      <w:r w:rsidRPr="00224350">
        <w:rPr>
          <w:rFonts w:asciiTheme="minorBidi" w:eastAsiaTheme="majorEastAsia" w:hAnsiTheme="minorBidi"/>
          <w:color w:val="FF0000"/>
          <w:sz w:val="18"/>
          <w:szCs w:val="18"/>
        </w:rPr>
        <w:t>EDIT ADDRESS</w:t>
      </w:r>
      <w:r w:rsidRPr="00734FE2">
        <w:rPr>
          <w:rFonts w:asciiTheme="minorBidi" w:eastAsiaTheme="majorEastAsia" w:hAnsiTheme="minorBidi"/>
          <w:sz w:val="18"/>
          <w:szCs w:val="18"/>
        </w:rPr>
        <w:t>: Developer Name, 123 Broadway, Queens, NY 01234]. Only send one application per development. Do not submit duplicate applications. Do not apply online and also send in a paper application. Applicants who submit more than one application may be disqualified.</w:t>
      </w:r>
    </w:p>
    <w:p w14:paraId="3772421B" w14:textId="77777777" w:rsidR="0077330C" w:rsidRDefault="00A53F48" w:rsidP="00B73E86">
      <w:pPr>
        <w:pStyle w:val="Heading3"/>
        <w:spacing w:before="120"/>
      </w:pPr>
      <w:r w:rsidRPr="009B788B">
        <w:t>When is the Deadline?</w:t>
      </w:r>
      <w:r w:rsidR="009B788B" w:rsidRPr="009B788B">
        <w:t xml:space="preserve"> </w:t>
      </w:r>
    </w:p>
    <w:p w14:paraId="355ED2C3" w14:textId="77777777" w:rsidR="00A53F48" w:rsidRDefault="00A53F48" w:rsidP="00394695">
      <w:pPr>
        <w:spacing w:after="60" w:line="240" w:lineRule="auto"/>
        <w:rPr>
          <w:rFonts w:asciiTheme="minorBidi" w:eastAsiaTheme="majorEastAsia" w:hAnsiTheme="minorBidi"/>
          <w:sz w:val="18"/>
          <w:szCs w:val="18"/>
        </w:rPr>
        <w:sectPr w:rsidR="00A53F48" w:rsidSect="00B73E86">
          <w:type w:val="continuous"/>
          <w:pgSz w:w="13680" w:h="25920" w:code="5"/>
          <w:pgMar w:top="288" w:right="576" w:bottom="288" w:left="576" w:header="720" w:footer="720" w:gutter="0"/>
          <w:cols w:space="288"/>
          <w:docGrid w:linePitch="360"/>
        </w:sectPr>
      </w:pPr>
      <w:r w:rsidRPr="00A53F48">
        <w:rPr>
          <w:rFonts w:asciiTheme="minorBidi" w:eastAsiaTheme="majorEastAsia" w:hAnsiTheme="minorBidi"/>
          <w:sz w:val="18"/>
          <w:szCs w:val="18"/>
        </w:rPr>
        <w:t>Applications must be postmarked or submitted online no later than [</w:t>
      </w:r>
      <w:r w:rsidRPr="00224350">
        <w:rPr>
          <w:rFonts w:asciiTheme="minorBidi" w:eastAsiaTheme="majorEastAsia" w:hAnsiTheme="minorBidi"/>
          <w:color w:val="FF0000"/>
          <w:sz w:val="18"/>
          <w:szCs w:val="18"/>
        </w:rPr>
        <w:t>DEADLINE DATE</w:t>
      </w:r>
      <w:r w:rsidR="006308B7">
        <w:rPr>
          <w:rFonts w:asciiTheme="minorBidi" w:eastAsiaTheme="majorEastAsia" w:hAnsiTheme="minorBidi"/>
          <w:color w:val="FF0000"/>
          <w:sz w:val="18"/>
          <w:szCs w:val="18"/>
        </w:rPr>
        <w:t xml:space="preserve"> PROVIDED BY AGENCY</w:t>
      </w:r>
      <w:r w:rsidRPr="00A53F48">
        <w:rPr>
          <w:rFonts w:asciiTheme="minorBidi" w:eastAsiaTheme="majorEastAsia" w:hAnsiTheme="minorBidi"/>
          <w:sz w:val="18"/>
          <w:szCs w:val="18"/>
        </w:rPr>
        <w:t>]. Late applications will not be considered.</w:t>
      </w:r>
    </w:p>
    <w:p w14:paraId="11C84B39" w14:textId="77777777" w:rsidR="0077330C" w:rsidRDefault="00A53F48" w:rsidP="00B73E86">
      <w:pPr>
        <w:pStyle w:val="Heading3"/>
        <w:spacing w:before="120"/>
      </w:pPr>
      <w:r w:rsidRPr="009B788B">
        <w:t>What Happens After You Submit an Application?</w:t>
      </w:r>
      <w:r w:rsidR="009B788B" w:rsidRPr="009B788B">
        <w:t xml:space="preserve"> </w:t>
      </w:r>
    </w:p>
    <w:p w14:paraId="4BFA8F04" w14:textId="1DF60ADF" w:rsidR="0077330C" w:rsidRDefault="00A53F48" w:rsidP="00482A8C">
      <w:pPr>
        <w:pBdr>
          <w:bottom w:val="single" w:sz="4" w:space="5" w:color="auto"/>
        </w:pBdr>
        <w:spacing w:after="120" w:line="240" w:lineRule="auto"/>
        <w:rPr>
          <w:rFonts w:asciiTheme="minorBidi" w:eastAsiaTheme="majorEastAsia" w:hAnsiTheme="minorBidi"/>
          <w:sz w:val="18"/>
          <w:szCs w:val="18"/>
        </w:rPr>
      </w:pPr>
      <w:r w:rsidRPr="00A53F48">
        <w:rPr>
          <w:rFonts w:asciiTheme="minorBidi" w:eastAsiaTheme="majorEastAsia" w:hAnsiTheme="minorBidi"/>
          <w:sz w:val="18"/>
          <w:szCs w:val="18"/>
        </w:rPr>
        <w:t xml:space="preserve">After the deadline, applications are selected for review through a lottery process. If yours is selected and you appear to qualify, you will be invited to </w:t>
      </w:r>
      <w:r w:rsidR="0039659D">
        <w:rPr>
          <w:rFonts w:asciiTheme="minorBidi" w:eastAsiaTheme="majorEastAsia" w:hAnsiTheme="minorBidi"/>
          <w:sz w:val="18"/>
          <w:szCs w:val="18"/>
        </w:rPr>
        <w:t>submit documents</w:t>
      </w:r>
      <w:r w:rsidRPr="00A53F48">
        <w:rPr>
          <w:rFonts w:asciiTheme="minorBidi" w:eastAsiaTheme="majorEastAsia" w:hAnsiTheme="minorBidi"/>
          <w:sz w:val="18"/>
          <w:szCs w:val="18"/>
        </w:rPr>
        <w:t xml:space="preserve"> to continue the process of determining your eligibility. </w:t>
      </w:r>
      <w:r w:rsidR="0039659D">
        <w:rPr>
          <w:rFonts w:asciiTheme="minorBidi" w:eastAsiaTheme="majorEastAsia" w:hAnsiTheme="minorBidi"/>
          <w:sz w:val="18"/>
          <w:szCs w:val="18"/>
        </w:rPr>
        <w:t>Applicants</w:t>
      </w:r>
      <w:r w:rsidRPr="00A53F48">
        <w:rPr>
          <w:rFonts w:asciiTheme="minorBidi" w:eastAsiaTheme="majorEastAsia" w:hAnsiTheme="minorBidi"/>
          <w:sz w:val="18"/>
          <w:szCs w:val="18"/>
        </w:rPr>
        <w:t xml:space="preserve"> are usually </w:t>
      </w:r>
      <w:r w:rsidR="0039659D">
        <w:rPr>
          <w:rFonts w:asciiTheme="minorBidi" w:eastAsiaTheme="majorEastAsia" w:hAnsiTheme="minorBidi"/>
          <w:sz w:val="18"/>
          <w:szCs w:val="18"/>
        </w:rPr>
        <w:t xml:space="preserve">contacted </w:t>
      </w:r>
      <w:r w:rsidRPr="00A53F48">
        <w:rPr>
          <w:rFonts w:asciiTheme="minorBidi" w:eastAsiaTheme="majorEastAsia" w:hAnsiTheme="minorBidi"/>
          <w:sz w:val="18"/>
          <w:szCs w:val="18"/>
        </w:rPr>
        <w:t xml:space="preserve">from 2 to 10 months after the application deadline. You will be asked to </w:t>
      </w:r>
      <w:r w:rsidR="0039659D">
        <w:rPr>
          <w:rFonts w:asciiTheme="minorBidi" w:eastAsiaTheme="majorEastAsia" w:hAnsiTheme="minorBidi"/>
          <w:sz w:val="18"/>
          <w:szCs w:val="18"/>
        </w:rPr>
        <w:t xml:space="preserve">submit </w:t>
      </w:r>
      <w:r w:rsidRPr="00A53F48">
        <w:rPr>
          <w:rFonts w:asciiTheme="minorBidi" w:eastAsiaTheme="majorEastAsia" w:hAnsiTheme="minorBidi"/>
          <w:sz w:val="18"/>
          <w:szCs w:val="18"/>
        </w:rPr>
        <w:t>documents that verify your household size, identity of members of your household, and your household income.</w:t>
      </w:r>
    </w:p>
    <w:tbl>
      <w:tblPr>
        <w:tblStyle w:val="TableGrid"/>
        <w:tblW w:w="12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75"/>
        <w:gridCol w:w="11165"/>
      </w:tblGrid>
      <w:tr w:rsidR="001A74A7" w:rsidRPr="00B73E86" w14:paraId="3B9A0BE5" w14:textId="77777777" w:rsidTr="00482A8C">
        <w:tc>
          <w:tcPr>
            <w:tcW w:w="1075" w:type="dxa"/>
            <w:vAlign w:val="center"/>
          </w:tcPr>
          <w:p w14:paraId="22A0F1B5" w14:textId="77777777" w:rsidR="001A74A7" w:rsidRPr="00780BE1" w:rsidRDefault="001A74A7" w:rsidP="00482A8C">
            <w:pPr>
              <w:jc w:val="center"/>
              <w:rPr>
                <w:rFonts w:ascii="Arial" w:hAnsi="Arial" w:cs="Arial"/>
                <w:b/>
                <w:sz w:val="16"/>
              </w:rPr>
            </w:pPr>
            <w:r w:rsidRPr="00780BE1">
              <w:rPr>
                <w:rFonts w:ascii="Arial" w:hAnsi="Arial" w:cs="Arial"/>
                <w:b/>
                <w:sz w:val="16"/>
              </w:rPr>
              <w:t>Español</w:t>
            </w:r>
          </w:p>
        </w:tc>
        <w:tc>
          <w:tcPr>
            <w:tcW w:w="11165" w:type="dxa"/>
            <w:vAlign w:val="center"/>
          </w:tcPr>
          <w:p w14:paraId="13656F85" w14:textId="77777777" w:rsidR="001A74A7" w:rsidRPr="00432311" w:rsidRDefault="001A74A7" w:rsidP="00482A8C">
            <w:pPr>
              <w:jc w:val="center"/>
              <w:rPr>
                <w:rFonts w:ascii="Arial" w:hAnsi="Arial" w:cs="Arial"/>
                <w:sz w:val="16"/>
                <w:szCs w:val="16"/>
                <w:lang w:val="es-ES"/>
              </w:rPr>
            </w:pPr>
            <w:r w:rsidRPr="00432311">
              <w:rPr>
                <w:rFonts w:ascii="Arial" w:hAnsi="Arial" w:cs="Arial"/>
                <w:sz w:val="16"/>
                <w:szCs w:val="16"/>
                <w:lang w:val="es-ES"/>
              </w:rPr>
              <w:t>Presente una solicitud en línea en nyc.gov/housingconnect. Para recibir una traducción de español de este anuncio y la solicitud impresa, envíe un sobre con la dirección a: [</w:t>
            </w:r>
            <w:r w:rsidRPr="00432311">
              <w:rPr>
                <w:rFonts w:ascii="Arial" w:hAnsi="Arial" w:cs="Arial"/>
                <w:color w:val="FF0000"/>
                <w:sz w:val="16"/>
                <w:szCs w:val="16"/>
                <w:lang w:val="es-ES"/>
              </w:rPr>
              <w:t>ENTER ADDRESS</w:t>
            </w:r>
            <w:r w:rsidRPr="00432311">
              <w:rPr>
                <w:rFonts w:ascii="Arial" w:hAnsi="Arial" w:cs="Arial"/>
                <w:sz w:val="16"/>
                <w:szCs w:val="16"/>
                <w:lang w:val="es-ES"/>
              </w:rPr>
              <w:t>]. En el reverso del sobre, escriba en inglés la palabra “SPANISH.” Las solicitudes se deben enviar en línea o con sello postal antes de [</w:t>
            </w:r>
            <w:r w:rsidRPr="00432311">
              <w:rPr>
                <w:rFonts w:asciiTheme="minorBidi" w:eastAsiaTheme="majorEastAsia" w:hAnsiTheme="minorBidi"/>
                <w:color w:val="FF0000"/>
                <w:sz w:val="16"/>
                <w:szCs w:val="16"/>
                <w:lang w:val="es-ES"/>
              </w:rPr>
              <w:t>DEADLINE DATE PROVIDED BY AGENCY</w:t>
            </w:r>
            <w:r w:rsidRPr="00432311">
              <w:rPr>
                <w:rFonts w:ascii="Arial" w:hAnsi="Arial" w:cs="Arial"/>
                <w:sz w:val="16"/>
                <w:szCs w:val="16"/>
                <w:lang w:val="es-ES"/>
              </w:rPr>
              <w:t>].</w:t>
            </w:r>
          </w:p>
          <w:p w14:paraId="3573EEB9" w14:textId="77777777" w:rsidR="001A74A7" w:rsidRPr="00432311" w:rsidRDefault="001A74A7" w:rsidP="00482A8C">
            <w:pPr>
              <w:jc w:val="center"/>
              <w:rPr>
                <w:rFonts w:ascii="Arial" w:hAnsi="Arial" w:cs="Arial"/>
                <w:sz w:val="16"/>
                <w:szCs w:val="16"/>
                <w:lang w:val="es-ES"/>
              </w:rPr>
            </w:pPr>
          </w:p>
        </w:tc>
      </w:tr>
      <w:tr w:rsidR="001A74A7" w:rsidRPr="006308B7" w14:paraId="06197D85" w14:textId="77777777" w:rsidTr="00482A8C">
        <w:tc>
          <w:tcPr>
            <w:tcW w:w="1075" w:type="dxa"/>
            <w:vAlign w:val="center"/>
          </w:tcPr>
          <w:p w14:paraId="1FC71E1E" w14:textId="77777777" w:rsidR="001A74A7" w:rsidRPr="00780BE1" w:rsidRDefault="001A74A7" w:rsidP="00482A8C">
            <w:pPr>
              <w:jc w:val="center"/>
              <w:rPr>
                <w:rFonts w:ascii="Arial" w:hAnsi="Arial" w:cs="Arial"/>
                <w:b/>
                <w:sz w:val="16"/>
              </w:rPr>
            </w:pPr>
            <w:r w:rsidRPr="00780BE1">
              <w:rPr>
                <w:rFonts w:ascii="Arial" w:eastAsia="Microsoft JhengHei" w:hAnsi="Arial" w:cs="Arial"/>
                <w:b/>
                <w:sz w:val="16"/>
              </w:rPr>
              <w:t>简体中文</w:t>
            </w:r>
          </w:p>
        </w:tc>
        <w:tc>
          <w:tcPr>
            <w:tcW w:w="11165" w:type="dxa"/>
            <w:vAlign w:val="center"/>
          </w:tcPr>
          <w:p w14:paraId="34DB3B24" w14:textId="77777777" w:rsidR="001A74A7" w:rsidRPr="006308B7" w:rsidRDefault="001A74A7" w:rsidP="00482A8C">
            <w:pPr>
              <w:jc w:val="center"/>
              <w:rPr>
                <w:rFonts w:ascii="Arial" w:hAnsi="Arial" w:cs="Arial"/>
                <w:sz w:val="16"/>
                <w:szCs w:val="16"/>
              </w:rPr>
            </w:pPr>
            <w:r w:rsidRPr="006308B7">
              <w:rPr>
                <w:rFonts w:ascii="Arial" w:eastAsia="Microsoft JhengHei" w:hAnsi="Arial" w:cs="Arial"/>
                <w:sz w:val="16"/>
                <w:szCs w:val="16"/>
              </w:rPr>
              <w:t>访问</w:t>
            </w:r>
            <w:r w:rsidRPr="006308B7">
              <w:rPr>
                <w:rFonts w:ascii="Arial" w:hAnsi="Arial" w:cs="Arial"/>
                <w:sz w:val="16"/>
                <w:szCs w:val="16"/>
              </w:rPr>
              <w:t xml:space="preserve"> nyc.gov/housingconnect </w:t>
            </w:r>
            <w:r w:rsidRPr="006308B7">
              <w:rPr>
                <w:rFonts w:ascii="Arial" w:eastAsia="MS Gothic" w:hAnsi="Arial" w:cs="Arial"/>
                <w:sz w:val="16"/>
                <w:szCs w:val="16"/>
              </w:rPr>
              <w:t>在</w:t>
            </w:r>
            <w:r w:rsidRPr="006308B7">
              <w:rPr>
                <w:rFonts w:ascii="Arial" w:eastAsia="Microsoft JhengHei" w:hAnsi="Arial" w:cs="Arial"/>
                <w:sz w:val="16"/>
                <w:szCs w:val="16"/>
              </w:rPr>
              <w:t>线申请。如要获取本广告及书面申请表的简体中文版，请将您的回邮信封寄送至：</w:t>
            </w:r>
            <w:r w:rsidRPr="006308B7">
              <w:rPr>
                <w:rFonts w:ascii="Arial" w:hAnsi="Arial" w:cs="Arial"/>
                <w:sz w:val="16"/>
                <w:szCs w:val="16"/>
              </w:rPr>
              <w:t>[</w:t>
            </w:r>
            <w:r w:rsidRPr="006308B7">
              <w:rPr>
                <w:rFonts w:ascii="Arial" w:hAnsi="Arial" w:cs="Arial"/>
                <w:color w:val="FF0000"/>
                <w:sz w:val="16"/>
                <w:szCs w:val="16"/>
              </w:rPr>
              <w:t>ENTER ADDRESS</w:t>
            </w:r>
            <w:r w:rsidRPr="006308B7">
              <w:rPr>
                <w:rFonts w:ascii="Arial" w:hAnsi="Arial" w:cs="Arial"/>
                <w:sz w:val="16"/>
                <w:szCs w:val="16"/>
              </w:rPr>
              <w:t xml:space="preserve">]. </w:t>
            </w:r>
            <w:r w:rsidRPr="006308B7">
              <w:rPr>
                <w:rFonts w:ascii="Arial" w:eastAsia="MS Gothic" w:hAnsi="Arial" w:cs="Arial"/>
                <w:sz w:val="16"/>
                <w:szCs w:val="16"/>
              </w:rPr>
              <w:t>信封背面</w:t>
            </w:r>
            <w:r w:rsidRPr="006308B7">
              <w:rPr>
                <w:rFonts w:ascii="Arial" w:eastAsia="Microsoft JhengHei" w:hAnsi="Arial" w:cs="Arial"/>
                <w:sz w:val="16"/>
                <w:szCs w:val="16"/>
              </w:rPr>
              <w:t>请用英语注明</w:t>
            </w:r>
            <w:r w:rsidRPr="006308B7">
              <w:rPr>
                <w:rFonts w:ascii="Arial" w:hAnsi="Arial" w:cs="Arial"/>
                <w:sz w:val="16"/>
                <w:szCs w:val="16"/>
              </w:rPr>
              <w:t>“CHINESE”</w:t>
            </w:r>
            <w:r w:rsidRPr="006308B7">
              <w:rPr>
                <w:rFonts w:ascii="Arial" w:eastAsia="MS Gothic" w:hAnsi="Arial" w:cs="Arial"/>
                <w:sz w:val="16"/>
                <w:szCs w:val="16"/>
              </w:rPr>
              <w:t>。必</w:t>
            </w:r>
            <w:r w:rsidRPr="006308B7">
              <w:rPr>
                <w:rFonts w:ascii="Arial" w:eastAsia="Microsoft JhengHei" w:hAnsi="Arial" w:cs="Arial"/>
                <w:sz w:val="16"/>
                <w:szCs w:val="16"/>
              </w:rPr>
              <w:t>须在以下日期之前在线提交申请或邮寄书面申请</w:t>
            </w:r>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5978B08A" w14:textId="77777777" w:rsidR="001A74A7" w:rsidRPr="006308B7" w:rsidRDefault="001A74A7" w:rsidP="00482A8C">
            <w:pPr>
              <w:jc w:val="center"/>
              <w:rPr>
                <w:rFonts w:ascii="Arial" w:hAnsi="Arial" w:cs="Arial"/>
                <w:sz w:val="16"/>
                <w:szCs w:val="16"/>
              </w:rPr>
            </w:pPr>
          </w:p>
        </w:tc>
      </w:tr>
      <w:tr w:rsidR="001A74A7" w:rsidRPr="006308B7" w14:paraId="1882B14B" w14:textId="77777777" w:rsidTr="00482A8C">
        <w:tc>
          <w:tcPr>
            <w:tcW w:w="1075" w:type="dxa"/>
            <w:vAlign w:val="center"/>
          </w:tcPr>
          <w:p w14:paraId="1AF11390" w14:textId="77777777" w:rsidR="001A74A7" w:rsidRPr="00780BE1" w:rsidRDefault="001A74A7" w:rsidP="00482A8C">
            <w:pPr>
              <w:jc w:val="center"/>
              <w:rPr>
                <w:rFonts w:ascii="Arial" w:hAnsi="Arial" w:cs="Arial"/>
                <w:b/>
                <w:sz w:val="16"/>
              </w:rPr>
            </w:pPr>
            <w:r w:rsidRPr="00780BE1">
              <w:rPr>
                <w:rFonts w:ascii="Arial" w:hAnsi="Arial" w:cs="Arial"/>
                <w:b/>
                <w:sz w:val="16"/>
              </w:rPr>
              <w:t>Русский</w:t>
            </w:r>
          </w:p>
        </w:tc>
        <w:tc>
          <w:tcPr>
            <w:tcW w:w="11165" w:type="dxa"/>
            <w:vAlign w:val="center"/>
          </w:tcPr>
          <w:p w14:paraId="2D88304A" w14:textId="77777777" w:rsidR="001A74A7" w:rsidRPr="006308B7" w:rsidRDefault="001A74A7" w:rsidP="00482A8C">
            <w:pPr>
              <w:jc w:val="center"/>
              <w:rPr>
                <w:rFonts w:ascii="Arial" w:hAnsi="Arial" w:cs="Arial"/>
                <w:sz w:val="16"/>
                <w:szCs w:val="16"/>
              </w:rPr>
            </w:pPr>
            <w:r w:rsidRPr="006308B7">
              <w:rPr>
                <w:rFonts w:ascii="Arial" w:hAnsi="Arial" w:cs="Arial"/>
                <w:sz w:val="16"/>
                <w:szCs w:val="16"/>
              </w:rPr>
              <w:t>Чтобы подать заявление через интернет, зайдите на сайт: nyc.gov/housingconnect. Для получения данного объявления и заявления на русском языке отправьте конверт с обратным адресом по адресу [</w:t>
            </w:r>
            <w:r w:rsidRPr="006308B7">
              <w:rPr>
                <w:rFonts w:ascii="Arial" w:hAnsi="Arial" w:cs="Arial"/>
                <w:color w:val="FF0000"/>
                <w:sz w:val="16"/>
                <w:szCs w:val="16"/>
              </w:rPr>
              <w:t>ENTER ADDRESS</w:t>
            </w:r>
            <w:r w:rsidRPr="006308B7">
              <w:rPr>
                <w:rFonts w:ascii="Arial" w:hAnsi="Arial" w:cs="Arial"/>
                <w:sz w:val="16"/>
                <w:szCs w:val="16"/>
              </w:rPr>
              <w:t>]. На задней стороне конверта напишите слово “RUSSIAN” на английском языке. Заявки должны быть поданы онлайн или отправлены по почте (согласно дате на почтовом штемпеле) не позднее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5CB14A77" w14:textId="77777777" w:rsidR="001A74A7" w:rsidRPr="006308B7" w:rsidRDefault="001A74A7" w:rsidP="00482A8C">
            <w:pPr>
              <w:jc w:val="center"/>
              <w:rPr>
                <w:rFonts w:ascii="Arial" w:hAnsi="Arial" w:cs="Arial"/>
                <w:sz w:val="16"/>
                <w:szCs w:val="16"/>
              </w:rPr>
            </w:pPr>
          </w:p>
        </w:tc>
      </w:tr>
      <w:tr w:rsidR="001A74A7" w:rsidRPr="006308B7" w14:paraId="28B4BD10" w14:textId="77777777" w:rsidTr="00482A8C">
        <w:tc>
          <w:tcPr>
            <w:tcW w:w="1075" w:type="dxa"/>
            <w:vAlign w:val="center"/>
          </w:tcPr>
          <w:p w14:paraId="68D83999" w14:textId="77777777" w:rsidR="001A74A7" w:rsidRPr="00780BE1" w:rsidRDefault="001A74A7" w:rsidP="00482A8C">
            <w:pPr>
              <w:jc w:val="center"/>
              <w:rPr>
                <w:rFonts w:ascii="Arial" w:hAnsi="Arial" w:cs="Arial"/>
                <w:b/>
                <w:sz w:val="16"/>
              </w:rPr>
            </w:pPr>
            <w:r w:rsidRPr="00780BE1">
              <w:rPr>
                <w:rFonts w:ascii="Arial" w:eastAsia="Malgun Gothic" w:hAnsi="Arial" w:cs="Arial"/>
                <w:b/>
                <w:sz w:val="16"/>
              </w:rPr>
              <w:t>한국어</w:t>
            </w:r>
          </w:p>
        </w:tc>
        <w:tc>
          <w:tcPr>
            <w:tcW w:w="11165" w:type="dxa"/>
            <w:vAlign w:val="center"/>
          </w:tcPr>
          <w:p w14:paraId="4A269AFE" w14:textId="77777777" w:rsidR="001A74A7" w:rsidRPr="006308B7" w:rsidRDefault="001A74A7" w:rsidP="00482A8C">
            <w:pPr>
              <w:jc w:val="center"/>
              <w:rPr>
                <w:rFonts w:ascii="Arial" w:hAnsi="Arial" w:cs="Arial"/>
                <w:sz w:val="16"/>
                <w:szCs w:val="16"/>
              </w:rPr>
            </w:pPr>
            <w:r w:rsidRPr="006308B7">
              <w:rPr>
                <w:rFonts w:ascii="Arial" w:hAnsi="Arial" w:cs="Arial"/>
                <w:sz w:val="16"/>
                <w:szCs w:val="16"/>
              </w:rPr>
              <w:t xml:space="preserve">nyc.gov/housingconnect </w:t>
            </w:r>
            <w:r w:rsidRPr="006308B7">
              <w:rPr>
                <w:rFonts w:ascii="Arial" w:eastAsia="Malgun Gothic" w:hAnsi="Arial" w:cs="Arial"/>
                <w:sz w:val="16"/>
                <w:szCs w:val="16"/>
              </w:rPr>
              <w:t>에서</w:t>
            </w:r>
            <w:r w:rsidRPr="006308B7">
              <w:rPr>
                <w:rFonts w:ascii="Arial" w:hAnsi="Arial" w:cs="Arial"/>
                <w:sz w:val="16"/>
                <w:szCs w:val="16"/>
              </w:rPr>
              <w:t xml:space="preserve"> </w:t>
            </w:r>
            <w:r w:rsidRPr="006308B7">
              <w:rPr>
                <w:rFonts w:ascii="Arial" w:eastAsia="Malgun Gothic" w:hAnsi="Arial" w:cs="Arial"/>
                <w:sz w:val="16"/>
                <w:szCs w:val="16"/>
              </w:rPr>
              <w:t>온라인으로</w:t>
            </w:r>
            <w:r w:rsidRPr="006308B7">
              <w:rPr>
                <w:rFonts w:ascii="Arial" w:hAnsi="Arial" w:cs="Arial"/>
                <w:sz w:val="16"/>
                <w:szCs w:val="16"/>
              </w:rPr>
              <w:t xml:space="preserve"> </w:t>
            </w:r>
            <w:r w:rsidRPr="006308B7">
              <w:rPr>
                <w:rFonts w:ascii="Arial" w:eastAsia="Malgun Gothic" w:hAnsi="Arial" w:cs="Arial"/>
                <w:sz w:val="16"/>
                <w:szCs w:val="16"/>
              </w:rPr>
              <w:t>신청하십시오</w:t>
            </w:r>
            <w:r w:rsidRPr="006308B7">
              <w:rPr>
                <w:rFonts w:ascii="Arial" w:hAnsi="Arial" w:cs="Arial"/>
                <w:sz w:val="16"/>
                <w:szCs w:val="16"/>
              </w:rPr>
              <w:t xml:space="preserve">. </w:t>
            </w:r>
            <w:r w:rsidRPr="006308B7">
              <w:rPr>
                <w:rFonts w:ascii="Arial" w:eastAsia="Malgun Gothic" w:hAnsi="Arial" w:cs="Arial"/>
                <w:sz w:val="16"/>
                <w:szCs w:val="16"/>
              </w:rPr>
              <w:t>이</w:t>
            </w:r>
            <w:r w:rsidRPr="006308B7">
              <w:rPr>
                <w:rFonts w:ascii="Arial" w:hAnsi="Arial" w:cs="Arial"/>
                <w:sz w:val="16"/>
                <w:szCs w:val="16"/>
              </w:rPr>
              <w:t xml:space="preserve"> </w:t>
            </w:r>
            <w:r w:rsidRPr="006308B7">
              <w:rPr>
                <w:rFonts w:ascii="Arial" w:eastAsia="Malgun Gothic" w:hAnsi="Arial" w:cs="Arial"/>
                <w:sz w:val="16"/>
                <w:szCs w:val="16"/>
              </w:rPr>
              <w:t>광고문과</w:t>
            </w:r>
            <w:r w:rsidRPr="006308B7">
              <w:rPr>
                <w:rFonts w:ascii="Arial" w:hAnsi="Arial" w:cs="Arial"/>
                <w:sz w:val="16"/>
                <w:szCs w:val="16"/>
              </w:rPr>
              <w:t xml:space="preserve"> </w:t>
            </w:r>
            <w:r w:rsidRPr="006308B7">
              <w:rPr>
                <w:rFonts w:ascii="Arial" w:eastAsia="Malgun Gothic" w:hAnsi="Arial" w:cs="Arial"/>
                <w:sz w:val="16"/>
                <w:szCs w:val="16"/>
              </w:rPr>
              <w:t>신청서에</w:t>
            </w:r>
            <w:r w:rsidRPr="006308B7">
              <w:rPr>
                <w:rFonts w:ascii="Arial" w:hAnsi="Arial" w:cs="Arial"/>
                <w:sz w:val="16"/>
                <w:szCs w:val="16"/>
              </w:rPr>
              <w:t xml:space="preserve"> </w:t>
            </w:r>
            <w:r w:rsidRPr="006308B7">
              <w:rPr>
                <w:rFonts w:ascii="Arial" w:eastAsia="Malgun Gothic" w:hAnsi="Arial" w:cs="Arial"/>
                <w:sz w:val="16"/>
                <w:szCs w:val="16"/>
              </w:rPr>
              <w:t>대한</w:t>
            </w:r>
            <w:r w:rsidRPr="006308B7">
              <w:rPr>
                <w:rFonts w:ascii="Arial" w:hAnsi="Arial" w:cs="Arial"/>
                <w:sz w:val="16"/>
                <w:szCs w:val="16"/>
              </w:rPr>
              <w:t xml:space="preserve"> </w:t>
            </w:r>
            <w:r w:rsidRPr="006308B7">
              <w:rPr>
                <w:rFonts w:ascii="Arial" w:eastAsia="Malgun Gothic" w:hAnsi="Arial" w:cs="Arial"/>
                <w:sz w:val="16"/>
                <w:szCs w:val="16"/>
              </w:rPr>
              <w:t>한국어</w:t>
            </w:r>
            <w:r w:rsidRPr="006308B7">
              <w:rPr>
                <w:rFonts w:ascii="Arial" w:hAnsi="Arial" w:cs="Arial"/>
                <w:sz w:val="16"/>
                <w:szCs w:val="16"/>
              </w:rPr>
              <w:t xml:space="preserve"> </w:t>
            </w:r>
            <w:r w:rsidRPr="006308B7">
              <w:rPr>
                <w:rFonts w:ascii="Arial" w:eastAsia="Malgun Gothic" w:hAnsi="Arial" w:cs="Arial"/>
                <w:sz w:val="16"/>
                <w:szCs w:val="16"/>
              </w:rPr>
              <w:t>번역본을</w:t>
            </w:r>
            <w:r w:rsidRPr="006308B7">
              <w:rPr>
                <w:rFonts w:ascii="Arial" w:hAnsi="Arial" w:cs="Arial"/>
                <w:sz w:val="16"/>
                <w:szCs w:val="16"/>
              </w:rPr>
              <w:t xml:space="preserve"> </w:t>
            </w:r>
            <w:r w:rsidRPr="006308B7">
              <w:rPr>
                <w:rFonts w:ascii="Arial" w:eastAsia="Malgun Gothic" w:hAnsi="Arial" w:cs="Arial"/>
                <w:sz w:val="16"/>
                <w:szCs w:val="16"/>
              </w:rPr>
              <w:t>받아보시려면</w:t>
            </w:r>
            <w:r w:rsidRPr="006308B7">
              <w:rPr>
                <w:rFonts w:ascii="Arial" w:hAnsi="Arial" w:cs="Arial"/>
                <w:sz w:val="16"/>
                <w:szCs w:val="16"/>
              </w:rPr>
              <w:t xml:space="preserve"> </w:t>
            </w:r>
            <w:r w:rsidRPr="006308B7">
              <w:rPr>
                <w:rFonts w:ascii="Arial" w:eastAsia="Malgun Gothic" w:hAnsi="Arial" w:cs="Arial"/>
                <w:sz w:val="16"/>
                <w:szCs w:val="16"/>
              </w:rPr>
              <w:t>반송용</w:t>
            </w:r>
            <w:r w:rsidRPr="006308B7">
              <w:rPr>
                <w:rFonts w:ascii="Arial" w:hAnsi="Arial" w:cs="Arial"/>
                <w:sz w:val="16"/>
                <w:szCs w:val="16"/>
              </w:rPr>
              <w:t xml:space="preserve"> </w:t>
            </w:r>
            <w:r w:rsidRPr="006308B7">
              <w:rPr>
                <w:rFonts w:ascii="Arial" w:eastAsia="Malgun Gothic" w:hAnsi="Arial" w:cs="Arial"/>
                <w:sz w:val="16"/>
                <w:szCs w:val="16"/>
              </w:rPr>
              <w:t>봉투를</w:t>
            </w:r>
            <w:r w:rsidRPr="006308B7">
              <w:rPr>
                <w:rFonts w:ascii="Arial" w:hAnsi="Arial" w:cs="Arial"/>
                <w:sz w:val="16"/>
                <w:szCs w:val="16"/>
              </w:rPr>
              <w:t xml:space="preserve"> [</w:t>
            </w:r>
            <w:r w:rsidRPr="006308B7">
              <w:rPr>
                <w:rFonts w:ascii="Arial" w:hAnsi="Arial" w:cs="Arial"/>
                <w:color w:val="FF0000"/>
                <w:sz w:val="16"/>
                <w:szCs w:val="16"/>
              </w:rPr>
              <w:t>ENTER ADDRESS</w:t>
            </w:r>
            <w:r w:rsidRPr="006308B7">
              <w:rPr>
                <w:rFonts w:ascii="Arial" w:hAnsi="Arial" w:cs="Arial"/>
                <w:sz w:val="16"/>
                <w:szCs w:val="16"/>
              </w:rPr>
              <w:t>]</w:t>
            </w:r>
            <w:r w:rsidRPr="006308B7">
              <w:rPr>
                <w:rFonts w:ascii="Arial" w:eastAsia="Malgun Gothic" w:hAnsi="Arial" w:cs="Arial"/>
                <w:sz w:val="16"/>
                <w:szCs w:val="16"/>
              </w:rPr>
              <w:t>으로</w:t>
            </w:r>
            <w:r w:rsidRPr="006308B7">
              <w:rPr>
                <w:rFonts w:ascii="Arial" w:hAnsi="Arial" w:cs="Arial"/>
                <w:sz w:val="16"/>
                <w:szCs w:val="16"/>
              </w:rPr>
              <w:t xml:space="preserve"> </w:t>
            </w:r>
            <w:r w:rsidRPr="006308B7">
              <w:rPr>
                <w:rFonts w:ascii="Arial" w:eastAsia="Malgun Gothic" w:hAnsi="Arial" w:cs="Arial"/>
                <w:sz w:val="16"/>
                <w:szCs w:val="16"/>
              </w:rPr>
              <w:t>보내주십시오</w:t>
            </w:r>
            <w:r w:rsidRPr="006308B7">
              <w:rPr>
                <w:rFonts w:ascii="Arial" w:hAnsi="Arial" w:cs="Arial"/>
                <w:sz w:val="16"/>
                <w:szCs w:val="16"/>
              </w:rPr>
              <w:t xml:space="preserve">. </w:t>
            </w:r>
            <w:r w:rsidRPr="006308B7">
              <w:rPr>
                <w:rFonts w:ascii="Arial" w:eastAsia="Malgun Gothic" w:hAnsi="Arial" w:cs="Arial"/>
                <w:sz w:val="16"/>
                <w:szCs w:val="16"/>
              </w:rPr>
              <w:t>봉투</w:t>
            </w:r>
            <w:r w:rsidRPr="006308B7">
              <w:rPr>
                <w:rFonts w:ascii="Arial" w:hAnsi="Arial" w:cs="Arial"/>
                <w:sz w:val="16"/>
                <w:szCs w:val="16"/>
              </w:rPr>
              <w:t xml:space="preserve"> </w:t>
            </w:r>
            <w:r w:rsidRPr="006308B7">
              <w:rPr>
                <w:rFonts w:ascii="Arial" w:eastAsia="Malgun Gothic" w:hAnsi="Arial" w:cs="Arial"/>
                <w:sz w:val="16"/>
                <w:szCs w:val="16"/>
              </w:rPr>
              <w:t>뒷면에</w:t>
            </w:r>
            <w:r w:rsidRPr="006308B7">
              <w:rPr>
                <w:rFonts w:ascii="Arial" w:hAnsi="Arial" w:cs="Arial"/>
                <w:sz w:val="16"/>
                <w:szCs w:val="16"/>
              </w:rPr>
              <w:t xml:space="preserve"> “KOREAN” </w:t>
            </w:r>
            <w:r w:rsidRPr="006308B7">
              <w:rPr>
                <w:rFonts w:ascii="Arial" w:eastAsia="Malgun Gothic" w:hAnsi="Arial" w:cs="Arial"/>
                <w:sz w:val="16"/>
                <w:szCs w:val="16"/>
              </w:rPr>
              <w:t>이라고</w:t>
            </w:r>
            <w:r w:rsidRPr="006308B7">
              <w:rPr>
                <w:rFonts w:ascii="Arial" w:hAnsi="Arial" w:cs="Arial"/>
                <w:sz w:val="16"/>
                <w:szCs w:val="16"/>
              </w:rPr>
              <w:t xml:space="preserve"> </w:t>
            </w:r>
            <w:r w:rsidRPr="006308B7">
              <w:rPr>
                <w:rFonts w:ascii="Arial" w:eastAsia="Malgun Gothic" w:hAnsi="Arial" w:cs="Arial"/>
                <w:sz w:val="16"/>
                <w:szCs w:val="16"/>
              </w:rPr>
              <w:t>영어로</w:t>
            </w:r>
            <w:r w:rsidRPr="006308B7">
              <w:rPr>
                <w:rFonts w:ascii="Arial" w:hAnsi="Arial" w:cs="Arial"/>
                <w:sz w:val="16"/>
                <w:szCs w:val="16"/>
              </w:rPr>
              <w:t xml:space="preserve"> </w:t>
            </w:r>
            <w:r w:rsidRPr="006308B7">
              <w:rPr>
                <w:rFonts w:ascii="Arial" w:eastAsia="Malgun Gothic" w:hAnsi="Arial" w:cs="Arial"/>
                <w:sz w:val="16"/>
                <w:szCs w:val="16"/>
              </w:rPr>
              <w:t>적어주십시오</w:t>
            </w:r>
            <w:r w:rsidRPr="006308B7">
              <w:rPr>
                <w:rFonts w:ascii="Arial" w:hAnsi="Arial" w:cs="Arial"/>
                <w:sz w:val="16"/>
                <w:szCs w:val="16"/>
              </w:rPr>
              <w: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r w:rsidRPr="006308B7">
              <w:rPr>
                <w:rFonts w:ascii="Arial" w:eastAsia="Malgun Gothic" w:hAnsi="Arial" w:cs="Arial"/>
                <w:sz w:val="16"/>
                <w:szCs w:val="16"/>
              </w:rPr>
              <w:t>까지</w:t>
            </w:r>
            <w:r w:rsidRPr="006308B7">
              <w:rPr>
                <w:rFonts w:ascii="Arial" w:hAnsi="Arial" w:cs="Arial"/>
                <w:sz w:val="16"/>
                <w:szCs w:val="16"/>
              </w:rPr>
              <w:t xml:space="preserve"> </w:t>
            </w:r>
            <w:r w:rsidRPr="006308B7">
              <w:rPr>
                <w:rFonts w:ascii="Arial" w:eastAsia="Malgun Gothic" w:hAnsi="Arial" w:cs="Arial"/>
                <w:sz w:val="16"/>
                <w:szCs w:val="16"/>
              </w:rPr>
              <w:t>온라인</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제출하거나</w:t>
            </w:r>
            <w:r w:rsidRPr="006308B7">
              <w:rPr>
                <w:rFonts w:ascii="Arial" w:hAnsi="Arial" w:cs="Arial"/>
                <w:sz w:val="16"/>
                <w:szCs w:val="16"/>
              </w:rPr>
              <w:t xml:space="preserve"> </w:t>
            </w:r>
            <w:r w:rsidRPr="006308B7">
              <w:rPr>
                <w:rFonts w:ascii="Arial" w:eastAsia="Malgun Gothic" w:hAnsi="Arial" w:cs="Arial"/>
                <w:sz w:val="16"/>
                <w:szCs w:val="16"/>
              </w:rPr>
              <w:t>소인이</w:t>
            </w:r>
            <w:r w:rsidRPr="006308B7">
              <w:rPr>
                <w:rFonts w:ascii="Arial" w:hAnsi="Arial" w:cs="Arial"/>
                <w:sz w:val="16"/>
                <w:szCs w:val="16"/>
              </w:rPr>
              <w:t xml:space="preserve"> </w:t>
            </w:r>
            <w:r w:rsidRPr="006308B7">
              <w:rPr>
                <w:rFonts w:ascii="Arial" w:eastAsia="Malgun Gothic" w:hAnsi="Arial" w:cs="Arial"/>
                <w:sz w:val="16"/>
                <w:szCs w:val="16"/>
              </w:rPr>
              <w:t>찍힌</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보내야</w:t>
            </w:r>
            <w:r w:rsidRPr="006308B7">
              <w:rPr>
                <w:rFonts w:ascii="Arial" w:hAnsi="Arial" w:cs="Arial"/>
                <w:sz w:val="16"/>
                <w:szCs w:val="16"/>
              </w:rPr>
              <w:t xml:space="preserve"> </w:t>
            </w:r>
            <w:r w:rsidRPr="006308B7">
              <w:rPr>
                <w:rFonts w:ascii="Arial" w:eastAsia="Malgun Gothic" w:hAnsi="Arial" w:cs="Arial"/>
                <w:sz w:val="16"/>
                <w:szCs w:val="16"/>
              </w:rPr>
              <w:t>합니다</w:t>
            </w:r>
            <w:r w:rsidRPr="006308B7">
              <w:rPr>
                <w:rFonts w:ascii="Arial" w:hAnsi="Arial" w:cs="Arial"/>
                <w:sz w:val="16"/>
                <w:szCs w:val="16"/>
              </w:rPr>
              <w:t>.</w:t>
            </w:r>
          </w:p>
          <w:p w14:paraId="4614D824" w14:textId="77777777" w:rsidR="001A74A7" w:rsidRPr="006308B7" w:rsidRDefault="001A74A7" w:rsidP="00482A8C">
            <w:pPr>
              <w:jc w:val="center"/>
              <w:rPr>
                <w:rFonts w:ascii="Arial" w:hAnsi="Arial" w:cs="Arial"/>
                <w:sz w:val="16"/>
                <w:szCs w:val="16"/>
              </w:rPr>
            </w:pPr>
          </w:p>
        </w:tc>
      </w:tr>
      <w:tr w:rsidR="001A74A7" w:rsidRPr="006308B7" w14:paraId="0BDB2DD0" w14:textId="77777777" w:rsidTr="00482A8C">
        <w:tc>
          <w:tcPr>
            <w:tcW w:w="1075" w:type="dxa"/>
            <w:vAlign w:val="center"/>
          </w:tcPr>
          <w:p w14:paraId="38C5DC70" w14:textId="77777777" w:rsidR="001A74A7" w:rsidRPr="00780BE1" w:rsidRDefault="001A74A7" w:rsidP="00482A8C">
            <w:pPr>
              <w:jc w:val="center"/>
              <w:rPr>
                <w:rFonts w:ascii="Arial" w:hAnsi="Arial" w:cs="Arial"/>
                <w:b/>
                <w:sz w:val="16"/>
              </w:rPr>
            </w:pPr>
            <w:r w:rsidRPr="00780BE1">
              <w:rPr>
                <w:rFonts w:ascii="Arial" w:hAnsi="Arial" w:cs="Arial"/>
                <w:b/>
                <w:sz w:val="16"/>
              </w:rPr>
              <w:t>Kreyòl Ayisyien</w:t>
            </w:r>
          </w:p>
        </w:tc>
        <w:tc>
          <w:tcPr>
            <w:tcW w:w="11165" w:type="dxa"/>
            <w:vAlign w:val="center"/>
          </w:tcPr>
          <w:p w14:paraId="19A6956C" w14:textId="77777777" w:rsidR="001A74A7" w:rsidRPr="006308B7" w:rsidRDefault="001A74A7" w:rsidP="00482A8C">
            <w:pPr>
              <w:jc w:val="center"/>
              <w:rPr>
                <w:rFonts w:ascii="Arial" w:hAnsi="Arial" w:cs="Arial"/>
                <w:sz w:val="16"/>
                <w:szCs w:val="16"/>
              </w:rPr>
            </w:pPr>
            <w:r w:rsidRPr="006308B7">
              <w:rPr>
                <w:rFonts w:ascii="Arial" w:hAnsi="Arial" w:cs="Arial"/>
                <w:sz w:val="16"/>
                <w:szCs w:val="16"/>
              </w:rPr>
              <w:t>Aplike sou entènèt sou sitwèb nyc.gov/housingconnect. Pou resevwa yon tradiksyon anons sa a nan lang Kreyòl Ayisyen ak aplikasyon an sou papye, voye anvlòp ki gen adrès pou retounen li nan: [</w:t>
            </w:r>
            <w:r w:rsidRPr="006308B7">
              <w:rPr>
                <w:rFonts w:ascii="Arial" w:hAnsi="Arial" w:cs="Arial"/>
                <w:color w:val="FF0000"/>
                <w:sz w:val="16"/>
                <w:szCs w:val="16"/>
              </w:rPr>
              <w:t>ENTER ADDRESS</w:t>
            </w:r>
            <w:r w:rsidRPr="006308B7">
              <w:rPr>
                <w:rFonts w:ascii="Arial" w:hAnsi="Arial" w:cs="Arial"/>
                <w:sz w:val="16"/>
                <w:szCs w:val="16"/>
              </w:rPr>
              <w:t>]. Nan dèyè anvlòp la, ekri mo “HATIAN CREOLE” an Anglè. Ou dwe remèt aplikasyon yo sou entènèt oswa ou dwe tenbre yo anvan dat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26BF16D2" w14:textId="77777777" w:rsidR="001A74A7" w:rsidRPr="006308B7" w:rsidRDefault="001A74A7" w:rsidP="00482A8C">
            <w:pPr>
              <w:jc w:val="center"/>
              <w:rPr>
                <w:rFonts w:ascii="Arial" w:hAnsi="Arial" w:cs="Arial"/>
                <w:sz w:val="16"/>
                <w:szCs w:val="16"/>
              </w:rPr>
            </w:pPr>
          </w:p>
        </w:tc>
      </w:tr>
      <w:tr w:rsidR="001A74A7" w:rsidRPr="006308B7" w14:paraId="18BB1775" w14:textId="77777777" w:rsidTr="00482A8C">
        <w:tc>
          <w:tcPr>
            <w:tcW w:w="1075" w:type="dxa"/>
            <w:vAlign w:val="center"/>
          </w:tcPr>
          <w:p w14:paraId="72794EE3" w14:textId="77777777" w:rsidR="001A74A7" w:rsidRPr="00780BE1" w:rsidRDefault="001A74A7" w:rsidP="00482A8C">
            <w:pPr>
              <w:bidi/>
              <w:jc w:val="center"/>
              <w:rPr>
                <w:rFonts w:ascii="Arial" w:hAnsi="Arial" w:cs="Arial"/>
                <w:b/>
                <w:sz w:val="16"/>
              </w:rPr>
            </w:pPr>
            <w:r w:rsidRPr="00780BE1">
              <w:rPr>
                <w:rFonts w:ascii="Arial" w:hAnsi="Arial" w:cs="Arial"/>
                <w:b/>
                <w:sz w:val="16"/>
              </w:rPr>
              <w:t>العربية</w:t>
            </w:r>
          </w:p>
        </w:tc>
        <w:tc>
          <w:tcPr>
            <w:tcW w:w="11165" w:type="dxa"/>
            <w:vAlign w:val="center"/>
          </w:tcPr>
          <w:p w14:paraId="0D2B3715" w14:textId="77777777" w:rsidR="001A74A7" w:rsidRDefault="001A74A7" w:rsidP="00482A8C">
            <w:pPr>
              <w:bidi/>
              <w:jc w:val="center"/>
              <w:rPr>
                <w:rFonts w:ascii="Arial" w:hAnsi="Arial" w:cs="Arial"/>
                <w:sz w:val="16"/>
                <w:szCs w:val="16"/>
              </w:rPr>
            </w:pPr>
            <w:r w:rsidRPr="00363E0D">
              <w:rPr>
                <w:rFonts w:ascii="Arial" w:hAnsi="Arial" w:cs="Arial"/>
                <w:sz w:val="16"/>
                <w:szCs w:val="16"/>
                <w:rtl/>
              </w:rPr>
              <w:t xml:space="preserve">إرسال طلب عبر الإنترنت على </w:t>
            </w:r>
            <w:r w:rsidRPr="00363E0D">
              <w:rPr>
                <w:rFonts w:ascii="Arial" w:hAnsi="Arial" w:cs="Arial"/>
                <w:sz w:val="16"/>
                <w:szCs w:val="16"/>
              </w:rPr>
              <w:t>nyc.gov/housingconnect</w:t>
            </w:r>
            <w:r w:rsidRPr="00363E0D">
              <w:rPr>
                <w:rFonts w:ascii="Arial" w:hAnsi="Arial" w:cs="Arial"/>
                <w:sz w:val="16"/>
                <w:szCs w:val="16"/>
                <w:rtl/>
              </w:rPr>
              <w:t>. لتلقي ترجمة باللغة العربية لهذا الإعلان والتطبيق المطبوع ، أرسل مظروفًا بالعنوان إلى: [</w:t>
            </w:r>
            <w:r w:rsidRPr="00363E0D">
              <w:rPr>
                <w:rFonts w:ascii="Arial" w:hAnsi="Arial" w:cs="Arial"/>
                <w:color w:val="FF0000"/>
                <w:sz w:val="16"/>
                <w:szCs w:val="16"/>
              </w:rPr>
              <w:t>ENTER ADDRESS</w:t>
            </w:r>
            <w:r w:rsidRPr="00363E0D">
              <w:rPr>
                <w:rFonts w:ascii="Arial" w:hAnsi="Arial" w:cs="Arial"/>
                <w:sz w:val="16"/>
                <w:szCs w:val="16"/>
                <w:rtl/>
              </w:rPr>
              <w:t>]. على ظهر المظروف ، اكتب باللغة الإنجليزية كلمة "</w:t>
            </w:r>
            <w:r>
              <w:rPr>
                <w:rFonts w:ascii="Arial" w:hAnsi="Arial" w:cs="Arial"/>
                <w:sz w:val="16"/>
                <w:szCs w:val="16"/>
              </w:rPr>
              <w:t>ARABIC</w:t>
            </w:r>
            <w:r w:rsidRPr="00363E0D">
              <w:rPr>
                <w:rFonts w:ascii="Arial" w:hAnsi="Arial" w:cs="Arial"/>
                <w:sz w:val="16"/>
                <w:szCs w:val="16"/>
                <w:rtl/>
              </w:rPr>
              <w:t>". يجب تقديم الطلبات عبر الإنترنت أو عن طريق ختم بريدي قبل [</w:t>
            </w:r>
            <w:r w:rsidRPr="006308B7">
              <w:rPr>
                <w:rFonts w:asciiTheme="minorBidi" w:eastAsiaTheme="majorEastAsia" w:hAnsiTheme="minorBidi"/>
                <w:color w:val="FF0000"/>
                <w:sz w:val="16"/>
                <w:szCs w:val="16"/>
              </w:rPr>
              <w:t>DEADLINE DATE PROVIDED BY AGENCY</w:t>
            </w:r>
            <w:r w:rsidRPr="00363E0D">
              <w:rPr>
                <w:rFonts w:ascii="Arial" w:hAnsi="Arial" w:cs="Arial"/>
                <w:sz w:val="16"/>
                <w:szCs w:val="16"/>
                <w:rtl/>
              </w:rPr>
              <w:t>]</w:t>
            </w:r>
            <w:r>
              <w:rPr>
                <w:rFonts w:ascii="Arial" w:hAnsi="Arial" w:cs="Arial"/>
                <w:sz w:val="16"/>
                <w:szCs w:val="16"/>
              </w:rPr>
              <w:t>.</w:t>
            </w:r>
          </w:p>
          <w:p w14:paraId="32D461DD" w14:textId="662AA5E5" w:rsidR="001B00B0" w:rsidRPr="006308B7" w:rsidRDefault="001B00B0" w:rsidP="00482A8C">
            <w:pPr>
              <w:bidi/>
              <w:jc w:val="center"/>
              <w:rPr>
                <w:rFonts w:ascii="Arial" w:hAnsi="Arial" w:cs="Arial"/>
                <w:sz w:val="16"/>
                <w:szCs w:val="16"/>
              </w:rPr>
            </w:pPr>
          </w:p>
        </w:tc>
      </w:tr>
      <w:tr w:rsidR="001A74A7" w:rsidRPr="00363E0D" w14:paraId="42AA34EE" w14:textId="77777777" w:rsidTr="00482A8C">
        <w:tc>
          <w:tcPr>
            <w:tcW w:w="1075" w:type="dxa"/>
            <w:vAlign w:val="center"/>
          </w:tcPr>
          <w:p w14:paraId="5C7F9182" w14:textId="77777777" w:rsidR="001A74A7" w:rsidRPr="00780BE1" w:rsidRDefault="001A74A7" w:rsidP="00482A8C">
            <w:pPr>
              <w:jc w:val="center"/>
              <w:rPr>
                <w:rFonts w:ascii="Arial" w:hAnsi="Arial" w:cs="Arial"/>
                <w:b/>
                <w:sz w:val="16"/>
              </w:rPr>
            </w:pPr>
            <w:r>
              <w:rPr>
                <w:rFonts w:ascii="Arial" w:hAnsi="Arial"/>
                <w:sz w:val="16"/>
                <w:szCs w:val="16"/>
              </w:rPr>
              <w:t>P</w:t>
            </w:r>
            <w:r w:rsidRPr="00816A9C">
              <w:rPr>
                <w:rFonts w:ascii="Arial" w:hAnsi="Arial"/>
                <w:sz w:val="16"/>
                <w:szCs w:val="16"/>
              </w:rPr>
              <w:t>olskie</w:t>
            </w:r>
          </w:p>
        </w:tc>
        <w:tc>
          <w:tcPr>
            <w:tcW w:w="11165" w:type="dxa"/>
            <w:vAlign w:val="center"/>
          </w:tcPr>
          <w:p w14:paraId="13A2C9B0" w14:textId="77777777" w:rsidR="001A74A7" w:rsidRDefault="001A74A7" w:rsidP="00482A8C">
            <w:pPr>
              <w:jc w:val="center"/>
              <w:rPr>
                <w:rFonts w:ascii="Arial" w:hAnsi="Arial"/>
                <w:sz w:val="16"/>
                <w:szCs w:val="16"/>
              </w:rPr>
            </w:pPr>
            <w:r w:rsidRPr="00816A9C">
              <w:rPr>
                <w:rFonts w:ascii="Arial" w:hAnsi="Arial"/>
                <w:sz w:val="16"/>
                <w:szCs w:val="16"/>
              </w:rPr>
              <w:t>Aby złożyć wniosek online, przejdź na stronę nyc.gov/housingconnect. Aby uzyskać polskie tłumaczenie tego powiadomienia oraz wniosek w wersji wydrukowanej, wyślij kopertę z własnym adresem: [</w:t>
            </w:r>
            <w:r w:rsidRPr="00816A9C">
              <w:rPr>
                <w:rFonts w:ascii="Arial" w:hAnsi="Arial"/>
                <w:color w:val="FF0000"/>
                <w:sz w:val="16"/>
                <w:szCs w:val="16"/>
              </w:rPr>
              <w:t>ENTER ADDRESS</w:t>
            </w:r>
            <w:r w:rsidRPr="00816A9C">
              <w:rPr>
                <w:rFonts w:ascii="Arial" w:hAnsi="Arial"/>
                <w:sz w:val="16"/>
                <w:szCs w:val="16"/>
              </w:rPr>
              <w:t xml:space="preserve">]. Wpisz słowo </w:t>
            </w:r>
            <w:r w:rsidRPr="00816A9C">
              <w:rPr>
                <w:rFonts w:ascii="Arial" w:hAnsi="Arial"/>
                <w:sz w:val="16"/>
                <w:szCs w:val="16"/>
                <w:cs/>
              </w:rPr>
              <w:t>„</w:t>
            </w:r>
            <w:r w:rsidRPr="00816A9C">
              <w:rPr>
                <w:rFonts w:ascii="Arial" w:hAnsi="Arial"/>
                <w:sz w:val="16"/>
                <w:szCs w:val="16"/>
              </w:rPr>
              <w:t>POLISH</w:t>
            </w:r>
            <w:r w:rsidRPr="00816A9C">
              <w:rPr>
                <w:rFonts w:ascii="Arial" w:hAnsi="Arial"/>
                <w:sz w:val="16"/>
                <w:szCs w:val="16"/>
                <w:cs/>
              </w:rPr>
              <w:t xml:space="preserve">” </w:t>
            </w:r>
            <w:r w:rsidRPr="00816A9C">
              <w:rPr>
                <w:rFonts w:ascii="Arial" w:hAnsi="Arial"/>
                <w:sz w:val="16"/>
                <w:szCs w:val="16"/>
              </w:rPr>
              <w:t>w j. angielskim na odwrocie koperty. Wnioski muszą posiadać stempel pocztowy lub zostać przesłane online nie później niż [</w:t>
            </w:r>
            <w:r w:rsidRPr="00816A9C">
              <w:rPr>
                <w:rFonts w:ascii="Arial" w:hAnsi="Arial"/>
                <w:color w:val="FF0000"/>
                <w:sz w:val="16"/>
                <w:szCs w:val="16"/>
              </w:rPr>
              <w:t>DEADLINE DATE PROVIDED BY AGENCY</w:t>
            </w:r>
            <w:r w:rsidRPr="00816A9C">
              <w:rPr>
                <w:rFonts w:ascii="Arial" w:hAnsi="Arial"/>
                <w:sz w:val="16"/>
                <w:szCs w:val="16"/>
              </w:rPr>
              <w:t>].</w:t>
            </w:r>
          </w:p>
          <w:p w14:paraId="24FE164C" w14:textId="4DECE1E4" w:rsidR="001B00B0" w:rsidRPr="00363E0D" w:rsidRDefault="001B00B0" w:rsidP="00482A8C">
            <w:pPr>
              <w:jc w:val="center"/>
              <w:rPr>
                <w:rFonts w:ascii="Arial" w:hAnsi="Arial" w:cs="Arial"/>
                <w:sz w:val="16"/>
                <w:szCs w:val="16"/>
                <w:rtl/>
              </w:rPr>
            </w:pPr>
          </w:p>
        </w:tc>
      </w:tr>
      <w:tr w:rsidR="001A74A7" w:rsidRPr="00B73E86" w14:paraId="66CBFB34" w14:textId="77777777" w:rsidTr="00482A8C">
        <w:tc>
          <w:tcPr>
            <w:tcW w:w="1075" w:type="dxa"/>
            <w:vAlign w:val="center"/>
          </w:tcPr>
          <w:p w14:paraId="16BD67B4" w14:textId="77777777" w:rsidR="001A74A7" w:rsidRPr="00780BE1" w:rsidRDefault="001A74A7" w:rsidP="00482A8C">
            <w:pPr>
              <w:jc w:val="center"/>
              <w:rPr>
                <w:rFonts w:ascii="Arial" w:hAnsi="Arial" w:cs="Arial"/>
                <w:b/>
                <w:sz w:val="16"/>
              </w:rPr>
            </w:pPr>
            <w:r>
              <w:rPr>
                <w:rFonts w:ascii="Arial" w:hAnsi="Arial" w:cs="Arial"/>
                <w:sz w:val="16"/>
                <w:szCs w:val="16"/>
                <w:lang w:val="fr-FR"/>
              </w:rPr>
              <w:t>F</w:t>
            </w:r>
            <w:r w:rsidRPr="00213774">
              <w:rPr>
                <w:rFonts w:ascii="Arial" w:hAnsi="Arial" w:cs="Arial"/>
                <w:sz w:val="16"/>
                <w:szCs w:val="16"/>
                <w:lang w:val="fr-FR"/>
              </w:rPr>
              <w:t>rançais</w:t>
            </w:r>
          </w:p>
        </w:tc>
        <w:tc>
          <w:tcPr>
            <w:tcW w:w="11165" w:type="dxa"/>
            <w:vAlign w:val="center"/>
          </w:tcPr>
          <w:p w14:paraId="7B4024AD" w14:textId="77777777" w:rsidR="001A74A7" w:rsidRPr="00363E0D" w:rsidRDefault="001A74A7" w:rsidP="00482A8C">
            <w:pPr>
              <w:jc w:val="center"/>
              <w:rPr>
                <w:rFonts w:ascii="Arial" w:hAnsi="Arial" w:cs="Arial"/>
                <w:sz w:val="16"/>
                <w:szCs w:val="16"/>
                <w:rtl/>
              </w:rPr>
            </w:pPr>
            <w:r w:rsidRPr="00213774">
              <w:rPr>
                <w:rFonts w:ascii="Arial" w:hAnsi="Arial" w:cs="Arial"/>
                <w:sz w:val="16"/>
                <w:szCs w:val="16"/>
                <w:lang w:val="fr-FR"/>
              </w:rPr>
              <w:t xml:space="preserve">Pour </w:t>
            </w:r>
            <w:r>
              <w:rPr>
                <w:rFonts w:ascii="Arial" w:hAnsi="Arial" w:cs="Arial"/>
                <w:sz w:val="16"/>
                <w:szCs w:val="16"/>
                <w:lang w:val="fr-FR"/>
              </w:rPr>
              <w:t>déposer</w:t>
            </w:r>
            <w:r w:rsidRPr="00213774">
              <w:rPr>
                <w:rFonts w:ascii="Arial" w:hAnsi="Arial" w:cs="Arial"/>
                <w:sz w:val="16"/>
                <w:szCs w:val="16"/>
                <w:lang w:val="fr-FR"/>
              </w:rPr>
              <w:t xml:space="preserve"> votre demande en ligne, rendez-vous sur le site nyc.gov/housingconnect. Pour recevoir une traduction en français de cet avis ainsi qu’un dossier de demande papier, envoyez une enveloppe libellée à votre nom et votre adresse à l’adresse suivante : [</w:t>
            </w:r>
            <w:r w:rsidRPr="00213774">
              <w:rPr>
                <w:rFonts w:ascii="Arial" w:hAnsi="Arial" w:cs="Arial"/>
                <w:color w:val="FF0000"/>
                <w:sz w:val="16"/>
                <w:szCs w:val="16"/>
                <w:lang w:val="fr-FR"/>
              </w:rPr>
              <w:t>ENTER ADDRESS</w:t>
            </w:r>
            <w:r w:rsidRPr="00213774">
              <w:rPr>
                <w:rFonts w:ascii="Arial" w:hAnsi="Arial" w:cs="Arial"/>
                <w:sz w:val="16"/>
                <w:szCs w:val="16"/>
                <w:lang w:val="fr-FR"/>
              </w:rPr>
              <w:t>]. Inscrivez le mot « FRENCH » au dos de l’enveloppe. Les demandes doivent être envoyées par la poste ou soumises en ligne au plus tard le [</w:t>
            </w:r>
            <w:r w:rsidRPr="00213774">
              <w:rPr>
                <w:rFonts w:asciiTheme="minorBidi" w:eastAsiaTheme="majorEastAsia" w:hAnsiTheme="minorBidi"/>
                <w:color w:val="FF0000"/>
                <w:sz w:val="16"/>
                <w:szCs w:val="16"/>
                <w:lang w:val="fr-FR"/>
              </w:rPr>
              <w:t>DEADLINE DATE PROVIDED BY AGENCY</w:t>
            </w:r>
            <w:r w:rsidRPr="00213774">
              <w:rPr>
                <w:rFonts w:ascii="Arial" w:hAnsi="Arial" w:cs="Arial"/>
                <w:sz w:val="16"/>
                <w:szCs w:val="16"/>
                <w:lang w:val="fr-FR"/>
              </w:rPr>
              <w:t>], le cachet de la poste faisant foi.</w:t>
            </w:r>
          </w:p>
        </w:tc>
      </w:tr>
      <w:tr w:rsidR="001A74A7" w:rsidRPr="00363E0D" w14:paraId="1FB862EE" w14:textId="77777777" w:rsidTr="00482A8C">
        <w:tc>
          <w:tcPr>
            <w:tcW w:w="1075" w:type="dxa"/>
            <w:vAlign w:val="center"/>
          </w:tcPr>
          <w:p w14:paraId="3A70EB8F" w14:textId="77777777" w:rsidR="001A74A7" w:rsidRPr="00780BE1" w:rsidRDefault="001A74A7" w:rsidP="00482A8C">
            <w:pPr>
              <w:jc w:val="center"/>
              <w:rPr>
                <w:rFonts w:ascii="Arial" w:hAnsi="Arial" w:cs="Arial"/>
                <w:b/>
                <w:sz w:val="16"/>
              </w:rPr>
            </w:pPr>
            <w:r w:rsidRPr="00AB0553">
              <w:rPr>
                <w:rFonts w:ascii="Nirmala UI" w:hAnsi="Nirmala UI" w:cs="Nirmala UI" w:hint="cs"/>
                <w:sz w:val="16"/>
                <w:szCs w:val="16"/>
                <w:cs/>
                <w:lang w:val="fr-FR" w:bidi="bn-IN"/>
              </w:rPr>
              <w:t>বাংলা</w:t>
            </w:r>
          </w:p>
        </w:tc>
        <w:tc>
          <w:tcPr>
            <w:tcW w:w="11165" w:type="dxa"/>
            <w:vAlign w:val="center"/>
          </w:tcPr>
          <w:p w14:paraId="569D1D6F" w14:textId="77777777" w:rsidR="001A74A7" w:rsidRDefault="001A74A7" w:rsidP="00482A8C">
            <w:pPr>
              <w:jc w:val="center"/>
              <w:rPr>
                <w:rFonts w:ascii="Nirmala UI" w:hAnsi="Nirmala UI" w:cs="Nirmala UI"/>
                <w:sz w:val="16"/>
                <w:szCs w:val="16"/>
                <w:lang w:bidi="bn-IN"/>
              </w:rPr>
            </w:pPr>
            <w:r w:rsidRPr="00AB0553">
              <w:rPr>
                <w:rFonts w:ascii="Nirmala UI" w:hAnsi="Nirmala UI" w:cs="Nirmala UI"/>
                <w:sz w:val="16"/>
                <w:szCs w:val="16"/>
              </w:rPr>
              <w:t>অনলাইনে</w:t>
            </w:r>
            <w:r w:rsidRPr="00AB0553">
              <w:rPr>
                <w:rFonts w:ascii="Shonar Bangla" w:hAnsi="Shonar Bangla" w:cs="Shonar Bangla"/>
                <w:sz w:val="16"/>
                <w:szCs w:val="16"/>
              </w:rPr>
              <w:t xml:space="preserve"> </w:t>
            </w:r>
            <w:r w:rsidRPr="00AB0553">
              <w:rPr>
                <w:rFonts w:ascii="Nirmala UI" w:hAnsi="Nirmala UI" w:cs="Nirmala UI"/>
                <w:sz w:val="16"/>
                <w:szCs w:val="16"/>
              </w:rPr>
              <w:t>আবেদন</w:t>
            </w:r>
            <w:r w:rsidRPr="00AB0553">
              <w:rPr>
                <w:rFonts w:ascii="Shonar Bangla" w:hAnsi="Shonar Bangla" w:cs="Shonar Bangla"/>
                <w:sz w:val="16"/>
                <w:szCs w:val="16"/>
              </w:rPr>
              <w:t xml:space="preserve"> </w:t>
            </w:r>
            <w:r w:rsidRPr="00AB0553">
              <w:rPr>
                <w:rFonts w:ascii="Nirmala UI" w:hAnsi="Nirmala UI" w:cs="Nirmala UI"/>
                <w:sz w:val="16"/>
                <w:szCs w:val="16"/>
              </w:rPr>
              <w:t>করতে</w:t>
            </w:r>
            <w:r w:rsidRPr="00AB0553">
              <w:rPr>
                <w:rFonts w:ascii="Shonar Bangla" w:hAnsi="Shonar Bangla" w:cs="Shonar Bangla"/>
                <w:sz w:val="16"/>
                <w:szCs w:val="16"/>
              </w:rPr>
              <w:t xml:space="preserve">, </w:t>
            </w:r>
            <w:r w:rsidRPr="00AB0553">
              <w:rPr>
                <w:rFonts w:ascii="Nirmala UI" w:hAnsi="Nirmala UI" w:cs="Nirmala UI"/>
                <w:sz w:val="16"/>
                <w:szCs w:val="16"/>
              </w:rPr>
              <w:t>অনুগ্রহ</w:t>
            </w:r>
            <w:r w:rsidRPr="00AB0553">
              <w:rPr>
                <w:rFonts w:ascii="Shonar Bangla" w:hAnsi="Shonar Bangla" w:cs="Shonar Bangla"/>
                <w:sz w:val="16"/>
                <w:szCs w:val="16"/>
              </w:rPr>
              <w:t xml:space="preserve"> </w:t>
            </w:r>
            <w:r w:rsidRPr="00AB0553">
              <w:rPr>
                <w:rFonts w:ascii="Nirmala UI" w:hAnsi="Nirmala UI" w:cs="Nirmala UI"/>
                <w:sz w:val="16"/>
                <w:szCs w:val="16"/>
              </w:rPr>
              <w:t>করে</w:t>
            </w:r>
            <w:r w:rsidRPr="00AB0553">
              <w:rPr>
                <w:rFonts w:ascii="Shonar Bangla" w:hAnsi="Shonar Bangla" w:cs="Shonar Bangla"/>
                <w:sz w:val="16"/>
                <w:szCs w:val="16"/>
              </w:rPr>
              <w:t xml:space="preserve"> nyc.gov/housingconnect </w:t>
            </w:r>
            <w:r w:rsidRPr="00AB0553">
              <w:rPr>
                <w:rFonts w:ascii="Nirmala UI" w:hAnsi="Nirmala UI" w:cs="Nirmala UI"/>
                <w:sz w:val="16"/>
                <w:szCs w:val="16"/>
              </w:rPr>
              <w:t>এ</w:t>
            </w:r>
            <w:r w:rsidRPr="00AB0553">
              <w:rPr>
                <w:rFonts w:ascii="Shonar Bangla" w:hAnsi="Shonar Bangla" w:cs="Shonar Bangla"/>
                <w:sz w:val="16"/>
                <w:szCs w:val="16"/>
              </w:rPr>
              <w:t xml:space="preserve"> </w:t>
            </w:r>
            <w:r w:rsidRPr="00AB0553">
              <w:rPr>
                <w:rFonts w:ascii="Nirmala UI" w:hAnsi="Nirmala UI" w:cs="Nirmala UI"/>
                <w:sz w:val="16"/>
                <w:szCs w:val="16"/>
              </w:rPr>
              <w:t>যান।</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বিজ্ঞপ্তির</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বাংলা</w:t>
            </w:r>
            <w:r w:rsidRPr="00AB0553">
              <w:rPr>
                <w:rFonts w:ascii="Nirmala UI" w:hAnsi="Nirmala UI" w:cs="Nirmala UI"/>
                <w:sz w:val="16"/>
                <w:szCs w:val="16"/>
                <w:cs/>
                <w:lang w:bidi="bn-IN"/>
              </w:rPr>
              <w:t xml:space="preserve"> </w:t>
            </w:r>
            <w:r w:rsidRPr="00AB0553">
              <w:rPr>
                <w:rFonts w:ascii="Nirmala UI" w:hAnsi="Nirmala UI" w:cs="Nirmala UI"/>
                <w:sz w:val="16"/>
                <w:szCs w:val="16"/>
              </w:rPr>
              <w:t>অনুবাদ</w:t>
            </w:r>
            <w:r w:rsidRPr="00AB0553">
              <w:rPr>
                <w:rFonts w:ascii="Shonar Bangla" w:hAnsi="Shonar Bangla" w:cs="Shonar Bangla"/>
                <w:sz w:val="16"/>
                <w:szCs w:val="16"/>
              </w:rPr>
              <w:t xml:space="preserve"> </w:t>
            </w:r>
            <w:r w:rsidRPr="00AB0553">
              <w:rPr>
                <w:rFonts w:ascii="Nirmala UI" w:hAnsi="Nirmala UI" w:cs="Nirmala UI"/>
                <w:sz w:val="16"/>
                <w:szCs w:val="16"/>
              </w:rPr>
              <w:t>এবং</w:t>
            </w:r>
            <w:r w:rsidRPr="00AB0553">
              <w:rPr>
                <w:rFonts w:ascii="Shonar Bangla" w:hAnsi="Shonar Bangla" w:cs="Shonar Bangla"/>
                <w:sz w:val="16"/>
                <w:szCs w:val="16"/>
              </w:rPr>
              <w:t xml:space="preserve"> </w:t>
            </w:r>
            <w:r w:rsidRPr="00AB0553">
              <w:rPr>
                <w:rFonts w:ascii="Nirmala UI" w:hAnsi="Nirmala UI" w:cs="Nirmala UI"/>
                <w:sz w:val="16"/>
                <w:szCs w:val="16"/>
              </w:rPr>
              <w:t>আবেদনটি</w:t>
            </w:r>
            <w:r w:rsidRPr="00AB0553">
              <w:rPr>
                <w:rFonts w:ascii="Shonar Bangla" w:hAnsi="Shonar Bangla" w:cs="Shonar Bangla"/>
                <w:sz w:val="16"/>
                <w:szCs w:val="16"/>
              </w:rPr>
              <w:t xml:space="preserve"> </w:t>
            </w:r>
            <w:r w:rsidRPr="00AB0553">
              <w:rPr>
                <w:rFonts w:ascii="Nirmala UI" w:hAnsi="Nirmala UI" w:cs="Nirmala UI"/>
                <w:sz w:val="16"/>
                <w:szCs w:val="16"/>
              </w:rPr>
              <w:t>ছাপানোভাবে</w:t>
            </w:r>
            <w:r w:rsidRPr="00AB0553">
              <w:rPr>
                <w:rFonts w:ascii="Shonar Bangla" w:hAnsi="Shonar Bangla" w:cs="Shonar Bangla"/>
                <w:sz w:val="16"/>
                <w:szCs w:val="16"/>
              </w:rPr>
              <w:t xml:space="preserve"> </w:t>
            </w:r>
            <w:r w:rsidRPr="00AB0553">
              <w:rPr>
                <w:rFonts w:ascii="Nirmala UI" w:hAnsi="Nirmala UI" w:cs="Nirmala UI"/>
                <w:sz w:val="16"/>
                <w:szCs w:val="16"/>
              </w:rPr>
              <w:t>পেতে</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ঠিকানায়</w:t>
            </w:r>
            <w:r w:rsidRPr="00AB0553">
              <w:rPr>
                <w:rFonts w:ascii="Shonar Bangla" w:hAnsi="Shonar Bangla" w:cs="Shonar Bangla"/>
                <w:sz w:val="16"/>
                <w:szCs w:val="16"/>
              </w:rPr>
              <w:t xml:space="preserve"> </w:t>
            </w:r>
            <w:r w:rsidRPr="00AB0553">
              <w:rPr>
                <w:rFonts w:ascii="Nirmala UI" w:hAnsi="Nirmala UI" w:cs="Nirmala UI"/>
                <w:sz w:val="16"/>
                <w:szCs w:val="16"/>
              </w:rPr>
              <w:t>একটি</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স্ব</w:t>
            </w:r>
            <w:r w:rsidRPr="00AB0553">
              <w:rPr>
                <w:rFonts w:ascii="Shonar Bangla" w:hAnsi="Shonar Bangla" w:cs="Shonar Bangla"/>
                <w:sz w:val="16"/>
                <w:szCs w:val="16"/>
                <w:cs/>
                <w:lang w:bidi="bn-IN"/>
              </w:rPr>
              <w:t>-</w:t>
            </w:r>
            <w:r w:rsidRPr="00AB0553">
              <w:rPr>
                <w:rFonts w:ascii="Nirmala UI" w:hAnsi="Nirmala UI" w:cs="Nirmala UI" w:hint="cs"/>
                <w:sz w:val="16"/>
                <w:szCs w:val="16"/>
                <w:cs/>
                <w:lang w:bidi="bn-IN"/>
              </w:rPr>
              <w:t>সম্বোধিত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খাম</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পাঠান</w:t>
            </w:r>
            <w:r w:rsidRPr="00AB0553">
              <w:rPr>
                <w:rFonts w:ascii="Shonar Bangla" w:hAnsi="Shonar Bangla" w:cs="Shonar Bangla"/>
                <w:sz w:val="16"/>
                <w:szCs w:val="16"/>
                <w:lang w:bidi="bn-IN"/>
              </w:rPr>
              <w:t>:</w:t>
            </w:r>
            <w:r w:rsidRPr="00AB0553">
              <w:rPr>
                <w:rFonts w:ascii="Shonar Bangla" w:hAnsi="Shonar Bangla" w:cs="Shonar Bangla"/>
                <w:sz w:val="16"/>
                <w:szCs w:val="16"/>
              </w:rPr>
              <w:t xml:space="preserve"> [</w:t>
            </w:r>
            <w:r w:rsidRPr="00AB0553">
              <w:rPr>
                <w:rFonts w:ascii="Shonar Bangla" w:hAnsi="Shonar Bangla" w:cs="Shonar Bangla"/>
                <w:color w:val="FF0000"/>
                <w:sz w:val="16"/>
                <w:szCs w:val="16"/>
              </w:rPr>
              <w:t>ENTER ADDRESS</w:t>
            </w:r>
            <w:r w:rsidRPr="00AB0553">
              <w:rPr>
                <w:rFonts w:ascii="Shonar Bangla" w:hAnsi="Shonar Bangla" w:cs="Shonar Bangla"/>
                <w:sz w:val="16"/>
                <w:szCs w:val="16"/>
              </w:rPr>
              <w:t>]</w:t>
            </w:r>
            <w:r w:rsidRPr="00AB0553">
              <w:rPr>
                <w:rFonts w:ascii="Nirmala UI" w:hAnsi="Nirmala UI" w:cs="Nirmala UI"/>
                <w:sz w:val="16"/>
                <w:szCs w:val="16"/>
              </w:rPr>
              <w:t>।</w:t>
            </w:r>
            <w:r w:rsidRPr="00AB0553">
              <w:rPr>
                <w:rFonts w:ascii="Shonar Bangla" w:hAnsi="Shonar Bangla" w:cs="Shonar Bangla"/>
                <w:sz w:val="16"/>
                <w:szCs w:val="16"/>
              </w:rPr>
              <w:t xml:space="preserve"> </w:t>
            </w:r>
            <w:r w:rsidRPr="00AB0553">
              <w:rPr>
                <w:rFonts w:ascii="Nirmala UI" w:hAnsi="Nirmala UI" w:cs="Nirmala UI"/>
                <w:sz w:val="16"/>
                <w:szCs w:val="16"/>
              </w:rPr>
              <w:t>খামের</w:t>
            </w:r>
            <w:r w:rsidRPr="00AB0553">
              <w:rPr>
                <w:rFonts w:ascii="Shonar Bangla" w:hAnsi="Shonar Bangla" w:cs="Shonar Bangla"/>
                <w:sz w:val="16"/>
                <w:szCs w:val="16"/>
              </w:rPr>
              <w:t xml:space="preserve"> </w:t>
            </w:r>
            <w:r w:rsidRPr="00AB0553">
              <w:rPr>
                <w:rFonts w:ascii="Nirmala UI" w:hAnsi="Nirmala UI" w:cs="Nirmala UI"/>
                <w:sz w:val="16"/>
                <w:szCs w:val="16"/>
              </w:rPr>
              <w:t>পিছনে</w:t>
            </w:r>
            <w:r w:rsidRPr="00AB0553">
              <w:rPr>
                <w:rFonts w:ascii="Shonar Bangla" w:hAnsi="Shonar Bangla" w:cs="Shonar Bangla"/>
                <w:sz w:val="16"/>
                <w:szCs w:val="16"/>
              </w:rPr>
              <w:t xml:space="preserve"> “BENGALI” </w:t>
            </w:r>
            <w:r w:rsidRPr="00AB0553">
              <w:rPr>
                <w:rFonts w:ascii="Nirmala UI" w:hAnsi="Nirmala UI" w:cs="Nirmala UI"/>
                <w:sz w:val="16"/>
                <w:szCs w:val="16"/>
              </w:rPr>
              <w:t>শব্দটি</w:t>
            </w:r>
            <w:r w:rsidRPr="00AB0553">
              <w:rPr>
                <w:rFonts w:ascii="Shonar Bangla" w:hAnsi="Shonar Bangla" w:cs="Shonar Bangla"/>
                <w:sz w:val="16"/>
                <w:szCs w:val="16"/>
              </w:rPr>
              <w:t xml:space="preserve"> </w:t>
            </w:r>
            <w:r w:rsidRPr="00AB0553">
              <w:rPr>
                <w:rFonts w:ascii="Nirmala UI" w:hAnsi="Nirmala UI" w:cs="Nirmala UI"/>
                <w:sz w:val="16"/>
                <w:szCs w:val="16"/>
              </w:rPr>
              <w:t>ইংরেজিতে</w:t>
            </w:r>
            <w:r w:rsidRPr="00AB0553">
              <w:rPr>
                <w:rFonts w:ascii="Shonar Bangla" w:hAnsi="Shonar Bangla" w:cs="Shonar Bangla"/>
                <w:sz w:val="16"/>
                <w:szCs w:val="16"/>
              </w:rPr>
              <w:t xml:space="preserve"> </w:t>
            </w:r>
            <w:r w:rsidRPr="00AB0553">
              <w:rPr>
                <w:rFonts w:ascii="Nirmala UI" w:hAnsi="Nirmala UI" w:cs="Nirmala UI"/>
                <w:sz w:val="16"/>
                <w:szCs w:val="16"/>
              </w:rPr>
              <w:t>লিখুন।</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অ্যাপ্লিকেশনগুলি</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অবশ্যই</w:t>
            </w:r>
            <w:r w:rsidRPr="00AB0553">
              <w:rPr>
                <w:rFonts w:ascii="Shonar Bangla" w:hAnsi="Shonar Bangla" w:cs="Shonar Bangla"/>
                <w:sz w:val="16"/>
                <w:szCs w:val="16"/>
                <w:lang w:bidi="bn-IN"/>
              </w:rPr>
              <w:t xml:space="preserve"> </w:t>
            </w:r>
            <w:r w:rsidRPr="00AB0553">
              <w:rPr>
                <w:rFonts w:ascii="Shonar Bangla" w:hAnsi="Shonar Bangla" w:cs="Shonar Bangla"/>
                <w:sz w:val="16"/>
                <w:szCs w:val="16"/>
              </w:rPr>
              <w:t>[</w:t>
            </w:r>
            <w:r w:rsidRPr="00AB0553">
              <w:rPr>
                <w:rFonts w:ascii="Shonar Bangla" w:eastAsiaTheme="majorEastAsia" w:hAnsi="Shonar Bangla" w:cs="Shonar Bangla"/>
                <w:color w:val="FF0000"/>
                <w:sz w:val="16"/>
                <w:szCs w:val="16"/>
              </w:rPr>
              <w:t>DEADLINE DATE PROVIDED BY AGENCY</w:t>
            </w:r>
            <w:r w:rsidRPr="00AB0553">
              <w:rPr>
                <w:rFonts w:ascii="Shonar Bangla" w:hAnsi="Shonar Bangla" w:cs="Shonar Bangla"/>
                <w:sz w:val="16"/>
                <w:szCs w:val="16"/>
              </w:rPr>
              <w:t xml:space="preserve">] </w:t>
            </w:r>
            <w:r w:rsidRPr="00AB0553">
              <w:rPr>
                <w:rFonts w:ascii="Nirmala UI" w:hAnsi="Nirmala UI" w:cs="Nirmala UI"/>
                <w:sz w:val="16"/>
                <w:szCs w:val="16"/>
              </w:rPr>
              <w:t>এর</w:t>
            </w:r>
            <w:r w:rsidRPr="00AB0553">
              <w:rPr>
                <w:rFonts w:ascii="Shonar Bangla" w:hAnsi="Shonar Bangla" w:cs="Shonar Bangla"/>
                <w:sz w:val="16"/>
                <w:szCs w:val="16"/>
              </w:rPr>
              <w:t xml:space="preserve"> </w:t>
            </w:r>
            <w:r w:rsidRPr="00AB0553">
              <w:rPr>
                <w:rFonts w:ascii="Nirmala UI" w:hAnsi="Nirmala UI" w:cs="Nirmala UI"/>
                <w:sz w:val="16"/>
                <w:szCs w:val="16"/>
              </w:rPr>
              <w:t>মধ্যে</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পোস্টমার্ক</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করতে</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হবে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অনলাইনে</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জমা</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দিতে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হবে</w:t>
            </w:r>
            <w:r w:rsidRPr="00AB0553">
              <w:rPr>
                <w:rFonts w:ascii="Nirmala UI" w:hAnsi="Nirmala UI" w:cs="Nirmala UI"/>
                <w:sz w:val="16"/>
                <w:szCs w:val="16"/>
                <w:lang w:bidi="bn-IN"/>
              </w:rPr>
              <w:t>।</w:t>
            </w:r>
          </w:p>
          <w:p w14:paraId="1909957C" w14:textId="672020F4" w:rsidR="001B00B0" w:rsidRPr="00363E0D" w:rsidRDefault="001B00B0" w:rsidP="00482A8C">
            <w:pPr>
              <w:jc w:val="center"/>
              <w:rPr>
                <w:rFonts w:ascii="Arial" w:hAnsi="Arial" w:cs="Arial"/>
                <w:sz w:val="16"/>
                <w:szCs w:val="16"/>
                <w:rtl/>
              </w:rPr>
            </w:pPr>
          </w:p>
        </w:tc>
      </w:tr>
      <w:tr w:rsidR="001A74A7" w:rsidRPr="00363E0D" w14:paraId="266E6973" w14:textId="77777777" w:rsidTr="00482A8C">
        <w:tc>
          <w:tcPr>
            <w:tcW w:w="1075" w:type="dxa"/>
            <w:vAlign w:val="center"/>
          </w:tcPr>
          <w:p w14:paraId="7FB816BB" w14:textId="77777777" w:rsidR="001A74A7" w:rsidRPr="00780BE1" w:rsidRDefault="001A74A7" w:rsidP="00482A8C">
            <w:pPr>
              <w:bidi/>
              <w:jc w:val="center"/>
              <w:rPr>
                <w:rFonts w:ascii="Arial" w:hAnsi="Arial" w:cs="Arial"/>
                <w:b/>
                <w:sz w:val="16"/>
              </w:rPr>
            </w:pPr>
            <w:r w:rsidRPr="00AB0553">
              <w:rPr>
                <w:rFonts w:ascii="Nirmala UI" w:hAnsi="Nirmala UI" w:cs="Times New Roman"/>
                <w:sz w:val="16"/>
                <w:szCs w:val="16"/>
                <w:rtl/>
                <w:lang w:val="fr-FR"/>
              </w:rPr>
              <w:t>اردو</w:t>
            </w:r>
          </w:p>
        </w:tc>
        <w:tc>
          <w:tcPr>
            <w:tcW w:w="11165" w:type="dxa"/>
            <w:vAlign w:val="center"/>
          </w:tcPr>
          <w:p w14:paraId="544CEEB5" w14:textId="77777777" w:rsidR="001A74A7" w:rsidRPr="00363E0D" w:rsidRDefault="001A74A7" w:rsidP="00482A8C">
            <w:pPr>
              <w:bidi/>
              <w:jc w:val="center"/>
              <w:rPr>
                <w:rFonts w:ascii="Arial" w:hAnsi="Arial" w:cs="Arial"/>
                <w:sz w:val="16"/>
                <w:szCs w:val="16"/>
                <w:rtl/>
              </w:rPr>
            </w:pPr>
            <w:r w:rsidRPr="00AB0553">
              <w:rPr>
                <w:rFonts w:ascii="Tahoma" w:hAnsi="Tahoma" w:cs="Tahoma"/>
                <w:sz w:val="16"/>
                <w:szCs w:val="16"/>
                <w:rtl/>
                <w:lang w:bidi="ur-PK"/>
              </w:rPr>
              <w:t xml:space="preserve">آن لائن اپلائی کرنے کے لیے، براہِ کرم </w:t>
            </w:r>
            <w:r w:rsidRPr="00AB0553">
              <w:rPr>
                <w:rFonts w:ascii="Tahoma" w:hAnsi="Tahoma" w:cs="Tahoma"/>
                <w:sz w:val="16"/>
                <w:szCs w:val="16"/>
              </w:rPr>
              <w:t>nyc.gov/housingconnect</w:t>
            </w:r>
            <w:r w:rsidRPr="00AB0553">
              <w:rPr>
                <w:rFonts w:ascii="Tahoma" w:hAnsi="Tahoma" w:cs="Tahoma"/>
                <w:sz w:val="16"/>
                <w:szCs w:val="16"/>
                <w:rtl/>
              </w:rPr>
              <w:t xml:space="preserve"> پر جائیں۔ اس نوٹس کا </w:t>
            </w:r>
            <w:r w:rsidRPr="00AB0553">
              <w:rPr>
                <w:rFonts w:ascii="Tahoma" w:hAnsi="Tahoma" w:cs="Tahoma"/>
                <w:sz w:val="16"/>
                <w:szCs w:val="16"/>
                <w:rtl/>
                <w:lang w:bidi="ur-PK"/>
              </w:rPr>
              <w:t>اردو</w:t>
            </w:r>
            <w:r w:rsidRPr="00AB0553">
              <w:rPr>
                <w:rFonts w:ascii="Tahoma" w:hAnsi="Tahoma" w:cs="Tahoma"/>
                <w:sz w:val="16"/>
                <w:szCs w:val="16"/>
                <w:rtl/>
              </w:rPr>
              <w:t xml:space="preserve"> زبان میں ترجمہ اور پرنٹ شدہ درخواست موصول کرنے کے لیے، اپنے ذاتی </w:t>
            </w:r>
            <w:r w:rsidRPr="00AB0553">
              <w:rPr>
                <w:rFonts w:ascii="Tahoma" w:hAnsi="Tahoma" w:cs="Tahoma"/>
                <w:sz w:val="16"/>
                <w:szCs w:val="16"/>
                <w:rtl/>
                <w:lang w:bidi="ur-PK"/>
              </w:rPr>
              <w:t>پتے کا حامل</w:t>
            </w:r>
            <w:r w:rsidRPr="00AB0553">
              <w:rPr>
                <w:rFonts w:ascii="Tahoma" w:hAnsi="Tahoma" w:cs="Tahoma"/>
                <w:sz w:val="16"/>
                <w:szCs w:val="16"/>
                <w:rtl/>
              </w:rPr>
              <w:t xml:space="preserve"> ایک لفافہ: </w:t>
            </w:r>
            <w:r w:rsidRPr="00AB0553">
              <w:rPr>
                <w:rFonts w:ascii="Tahoma" w:hAnsi="Tahoma" w:cs="Tahoma"/>
                <w:sz w:val="16"/>
                <w:szCs w:val="16"/>
              </w:rPr>
              <w:t>[</w:t>
            </w:r>
            <w:r w:rsidRPr="00AB0553">
              <w:rPr>
                <w:rFonts w:ascii="Tahoma" w:hAnsi="Tahoma" w:cs="Tahoma"/>
                <w:color w:val="FF0000"/>
                <w:sz w:val="16"/>
                <w:szCs w:val="16"/>
              </w:rPr>
              <w:t>ENTER ADDRESS</w:t>
            </w:r>
            <w:r w:rsidRPr="00AB0553">
              <w:rPr>
                <w:rFonts w:ascii="Tahoma" w:hAnsi="Tahoma" w:cs="Tahoma"/>
                <w:sz w:val="16"/>
                <w:szCs w:val="16"/>
              </w:rPr>
              <w:t>]</w:t>
            </w:r>
            <w:r w:rsidRPr="00AB0553">
              <w:rPr>
                <w:rFonts w:ascii="Tahoma" w:hAnsi="Tahoma" w:cs="Tahoma"/>
                <w:sz w:val="16"/>
                <w:szCs w:val="16"/>
                <w:rtl/>
              </w:rPr>
              <w:t xml:space="preserve"> </w:t>
            </w:r>
            <w:r w:rsidRPr="00AB0553">
              <w:rPr>
                <w:rFonts w:ascii="Tahoma" w:hAnsi="Tahoma" w:cs="Tahoma"/>
                <w:sz w:val="16"/>
                <w:szCs w:val="16"/>
                <w:rtl/>
                <w:lang w:bidi="ur-PK"/>
              </w:rPr>
              <w:t>پر بھیجیں۔ لفافے کی پشت پر لفظ "</w:t>
            </w:r>
            <w:r w:rsidRPr="00AB0553">
              <w:rPr>
                <w:rFonts w:ascii="Tahoma" w:hAnsi="Tahoma" w:cs="Tahoma"/>
                <w:sz w:val="16"/>
                <w:szCs w:val="16"/>
                <w:lang w:bidi="ur-PK"/>
              </w:rPr>
              <w:t>URDU</w:t>
            </w:r>
            <w:r w:rsidRPr="00AB0553">
              <w:rPr>
                <w:rFonts w:ascii="Tahoma" w:hAnsi="Tahoma" w:cs="Tahoma"/>
                <w:sz w:val="16"/>
                <w:szCs w:val="16"/>
                <w:rtl/>
                <w:lang w:bidi="ur-PK"/>
              </w:rPr>
              <w:t xml:space="preserve">" انگریزی میں تحریر کریں۔ درخواستوں کے لیے پوسٹ مارک کردہ ہونا یا </w:t>
            </w:r>
            <w:r w:rsidRPr="00AB0553">
              <w:rPr>
                <w:rFonts w:ascii="Tahoma" w:hAnsi="Tahoma" w:cs="Tahoma"/>
                <w:sz w:val="16"/>
                <w:szCs w:val="16"/>
              </w:rPr>
              <w:t>[</w:t>
            </w:r>
            <w:r w:rsidRPr="00AB0553">
              <w:rPr>
                <w:rFonts w:ascii="Tahoma" w:eastAsiaTheme="majorEastAsia" w:hAnsi="Tahoma" w:cs="Tahoma"/>
                <w:color w:val="FF0000"/>
                <w:sz w:val="16"/>
                <w:szCs w:val="16"/>
              </w:rPr>
              <w:t>DEADLINE DATE PROVIDED BY AGENCY</w:t>
            </w:r>
            <w:r w:rsidRPr="00AB0553">
              <w:rPr>
                <w:rFonts w:ascii="Tahoma" w:hAnsi="Tahoma" w:cs="Tahoma"/>
                <w:sz w:val="16"/>
                <w:szCs w:val="16"/>
              </w:rPr>
              <w:t>]</w:t>
            </w:r>
            <w:r w:rsidRPr="00AB0553">
              <w:rPr>
                <w:rFonts w:ascii="Tahoma" w:hAnsi="Tahoma" w:cs="Tahoma"/>
                <w:sz w:val="16"/>
                <w:szCs w:val="16"/>
                <w:rtl/>
                <w:lang w:bidi="ur-PK"/>
              </w:rPr>
              <w:t xml:space="preserve"> سے زیادہ تاخیر سے آن لائن جمع نہ کرایا جانا لازم ہے۔</w:t>
            </w:r>
          </w:p>
        </w:tc>
      </w:tr>
    </w:tbl>
    <w:p w14:paraId="0B14F908" w14:textId="2987B683" w:rsidR="003C4FEC" w:rsidRPr="0077330C" w:rsidRDefault="00B22D2E" w:rsidP="00394695">
      <w:pPr>
        <w:pBdr>
          <w:top w:val="single" w:sz="4" w:space="1" w:color="auto"/>
        </w:pBdr>
        <w:tabs>
          <w:tab w:val="left" w:pos="7020"/>
        </w:tabs>
        <w:spacing w:before="240" w:after="0" w:line="240" w:lineRule="auto"/>
        <w:ind w:left="18" w:hanging="18"/>
        <w:jc w:val="center"/>
        <w:rPr>
          <w:color w:val="31849B" w:themeColor="accent5" w:themeShade="BF"/>
          <w:sz w:val="18"/>
          <w:szCs w:val="18"/>
        </w:rPr>
      </w:pPr>
      <w:ins w:id="0" w:author="Josephine Logozzo" w:date="2024-11-11T10:01:00Z">
        <w:r w:rsidRPr="001D7F3C">
          <w:rPr>
            <w:rFonts w:ascii="Arial" w:hAnsi="Arial" w:cs="Arial"/>
            <w:bCs/>
            <w:noProof/>
            <w:sz w:val="14"/>
            <w:szCs w:val="14"/>
          </w:rPr>
          <w:drawing>
            <wp:anchor distT="0" distB="0" distL="114300" distR="114300" simplePos="0" relativeHeight="251677184" behindDoc="1" locked="0" layoutInCell="1" allowOverlap="1" wp14:anchorId="12ED8885" wp14:editId="4E315DBD">
              <wp:simplePos x="0" y="0"/>
              <wp:positionH relativeFrom="margin">
                <wp:posOffset>4314825</wp:posOffset>
              </wp:positionH>
              <wp:positionV relativeFrom="paragraph">
                <wp:posOffset>366395</wp:posOffset>
              </wp:positionV>
              <wp:extent cx="591820" cy="276225"/>
              <wp:effectExtent l="0" t="0" r="0" b="9525"/>
              <wp:wrapTight wrapText="bothSides">
                <wp:wrapPolygon edited="0">
                  <wp:start x="2781" y="0"/>
                  <wp:lineTo x="0" y="7448"/>
                  <wp:lineTo x="0" y="20855"/>
                  <wp:lineTo x="20858" y="20855"/>
                  <wp:lineTo x="20858" y="0"/>
                  <wp:lineTo x="2781" y="0"/>
                </wp:wrapPolygon>
              </wp:wrapTight>
              <wp:docPr id="2127840436" name="Picture 2127840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91820" cy="276225"/>
                      </a:xfrm>
                      <a:prstGeom prst="rect">
                        <a:avLst/>
                      </a:prstGeom>
                      <a:noFill/>
                    </pic:spPr>
                  </pic:pic>
                </a:graphicData>
              </a:graphic>
              <wp14:sizeRelH relativeFrom="page">
                <wp14:pctWidth>0</wp14:pctWidth>
              </wp14:sizeRelH>
              <wp14:sizeRelV relativeFrom="page">
                <wp14:pctHeight>0</wp14:pctHeight>
              </wp14:sizeRelV>
            </wp:anchor>
          </w:drawing>
        </w:r>
      </w:ins>
      <w:r w:rsidR="00394695" w:rsidRPr="0077330C">
        <w:rPr>
          <w:noProof/>
          <w:color w:val="31849B" w:themeColor="accent5" w:themeShade="BF"/>
          <w:sz w:val="18"/>
          <w:szCs w:val="18"/>
        </w:rPr>
        <w:drawing>
          <wp:anchor distT="0" distB="0" distL="114300" distR="114300" simplePos="0" relativeHeight="251649536" behindDoc="0" locked="0" layoutInCell="1" allowOverlap="1" wp14:anchorId="4F435F2F" wp14:editId="66A76417">
            <wp:simplePos x="0" y="0"/>
            <wp:positionH relativeFrom="column">
              <wp:posOffset>685800</wp:posOffset>
            </wp:positionH>
            <wp:positionV relativeFrom="paragraph">
              <wp:posOffset>318770</wp:posOffset>
            </wp:positionV>
            <wp:extent cx="287655" cy="306070"/>
            <wp:effectExtent l="0" t="0" r="0" b="0"/>
            <wp:wrapNone/>
            <wp:docPr id="24" name="Picture 24" descr="Equal Housing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 housing logo.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 cy="306070"/>
                    </a:xfrm>
                    <a:prstGeom prst="rect">
                      <a:avLst/>
                    </a:prstGeom>
                  </pic:spPr>
                </pic:pic>
              </a:graphicData>
            </a:graphic>
            <wp14:sizeRelH relativeFrom="page">
              <wp14:pctWidth>0</wp14:pctWidth>
            </wp14:sizeRelH>
            <wp14:sizeRelV relativeFrom="page">
              <wp14:pctHeight>0</wp14:pctHeight>
            </wp14:sizeRelV>
          </wp:anchor>
        </w:drawing>
      </w:r>
      <w:r w:rsidR="00394695" w:rsidRPr="0077330C">
        <w:rPr>
          <w:noProof/>
          <w:color w:val="31849B" w:themeColor="accent5" w:themeShade="BF"/>
          <w:sz w:val="18"/>
          <w:szCs w:val="18"/>
        </w:rPr>
        <w:drawing>
          <wp:anchor distT="0" distB="0" distL="114300" distR="114300" simplePos="0" relativeHeight="251658752" behindDoc="0" locked="0" layoutInCell="1" allowOverlap="1" wp14:anchorId="3EB7B447" wp14:editId="288BCD2E">
            <wp:simplePos x="0" y="0"/>
            <wp:positionH relativeFrom="column">
              <wp:posOffset>5709285</wp:posOffset>
            </wp:positionH>
            <wp:positionV relativeFrom="paragraph">
              <wp:posOffset>305435</wp:posOffset>
            </wp:positionV>
            <wp:extent cx="618490" cy="323850"/>
            <wp:effectExtent l="0" t="0" r="0" b="0"/>
            <wp:wrapNone/>
            <wp:docPr id="26" name="Picture 26" descr="Develop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ert 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8490" cy="323850"/>
                    </a:xfrm>
                    <a:prstGeom prst="rect">
                      <a:avLst/>
                    </a:prstGeom>
                  </pic:spPr>
                </pic:pic>
              </a:graphicData>
            </a:graphic>
            <wp14:sizeRelH relativeFrom="page">
              <wp14:pctWidth>0</wp14:pctWidth>
            </wp14:sizeRelH>
            <wp14:sizeRelV relativeFrom="page">
              <wp14:pctHeight>0</wp14:pctHeight>
            </wp14:sizeRelV>
          </wp:anchor>
        </w:drawing>
      </w:r>
      <w:r w:rsidR="00394695" w:rsidRPr="0077330C">
        <w:rPr>
          <w:noProof/>
          <w:color w:val="31849B" w:themeColor="accent5" w:themeShade="BF"/>
          <w:sz w:val="18"/>
          <w:szCs w:val="18"/>
        </w:rPr>
        <w:drawing>
          <wp:anchor distT="0" distB="0" distL="114300" distR="114300" simplePos="0" relativeHeight="251641344" behindDoc="0" locked="0" layoutInCell="1" allowOverlap="1" wp14:anchorId="7553AC68" wp14:editId="69AA1CEB">
            <wp:simplePos x="0" y="0"/>
            <wp:positionH relativeFrom="column">
              <wp:posOffset>5137150</wp:posOffset>
            </wp:positionH>
            <wp:positionV relativeFrom="paragraph">
              <wp:posOffset>309880</wp:posOffset>
            </wp:positionV>
            <wp:extent cx="323850" cy="321310"/>
            <wp:effectExtent l="0" t="0" r="0" b="2540"/>
            <wp:wrapNone/>
            <wp:docPr id="19" name="Picture 19" descr="No Smok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smoking log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3850" cy="321310"/>
                    </a:xfrm>
                    <a:prstGeom prst="rect">
                      <a:avLst/>
                    </a:prstGeom>
                  </pic:spPr>
                </pic:pic>
              </a:graphicData>
            </a:graphic>
            <wp14:sizeRelH relativeFrom="page">
              <wp14:pctWidth>0</wp14:pctWidth>
            </wp14:sizeRelH>
            <wp14:sizeRelV relativeFrom="page">
              <wp14:pctHeight>0</wp14:pctHeight>
            </wp14:sizeRelV>
          </wp:anchor>
        </w:drawing>
      </w:r>
      <w:r w:rsidR="00BA2791">
        <w:rPr>
          <w:noProof/>
        </w:rPr>
        <w:drawing>
          <wp:anchor distT="0" distB="0" distL="114300" distR="114300" simplePos="0" relativeHeight="251667968" behindDoc="1" locked="0" layoutInCell="1" allowOverlap="1" wp14:anchorId="699D76AC" wp14:editId="58DE86A4">
            <wp:simplePos x="0" y="0"/>
            <wp:positionH relativeFrom="column">
              <wp:posOffset>2444750</wp:posOffset>
            </wp:positionH>
            <wp:positionV relativeFrom="paragraph">
              <wp:posOffset>267970</wp:posOffset>
            </wp:positionV>
            <wp:extent cx="1653540" cy="413385"/>
            <wp:effectExtent l="0" t="0" r="3810" b="5715"/>
            <wp:wrapNone/>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53540" cy="413385"/>
                    </a:xfrm>
                    <a:prstGeom prst="rect">
                      <a:avLst/>
                    </a:prstGeom>
                    <a:noFill/>
                  </pic:spPr>
                </pic:pic>
              </a:graphicData>
            </a:graphic>
            <wp14:sizeRelH relativeFrom="page">
              <wp14:pctWidth>0</wp14:pctWidth>
            </wp14:sizeRelH>
            <wp14:sizeRelV relativeFrom="page">
              <wp14:pctHeight>0</wp14:pctHeight>
            </wp14:sizeRelV>
          </wp:anchor>
        </w:drawing>
      </w:r>
      <w:r w:rsidR="00361DCD">
        <w:rPr>
          <w:noProof/>
          <w:color w:val="31849B" w:themeColor="accent5" w:themeShade="BF"/>
          <w:sz w:val="18"/>
          <w:szCs w:val="18"/>
        </w:rPr>
        <w:drawing>
          <wp:anchor distT="0" distB="0" distL="114300" distR="114300" simplePos="0" relativeHeight="251675136" behindDoc="1" locked="0" layoutInCell="1" allowOverlap="1" wp14:anchorId="6BE01977" wp14:editId="0F3DECE9">
            <wp:simplePos x="0" y="0"/>
            <wp:positionH relativeFrom="column">
              <wp:posOffset>1219200</wp:posOffset>
            </wp:positionH>
            <wp:positionV relativeFrom="paragraph">
              <wp:posOffset>352425</wp:posOffset>
            </wp:positionV>
            <wp:extent cx="246491" cy="246491"/>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icon.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6491" cy="246491"/>
                    </a:xfrm>
                    <a:prstGeom prst="rect">
                      <a:avLst/>
                    </a:prstGeom>
                  </pic:spPr>
                </pic:pic>
              </a:graphicData>
            </a:graphic>
            <wp14:sizeRelH relativeFrom="page">
              <wp14:pctWidth>0</wp14:pctWidth>
            </wp14:sizeRelH>
            <wp14:sizeRelV relativeFrom="page">
              <wp14:pctHeight>0</wp14:pctHeight>
            </wp14:sizeRelV>
          </wp:anchor>
        </w:drawing>
      </w:r>
      <w:r w:rsidR="0077330C" w:rsidRPr="0077330C">
        <w:rPr>
          <w:noProof/>
          <w:color w:val="31849B" w:themeColor="accent5" w:themeShade="BF"/>
          <w:sz w:val="18"/>
          <w:szCs w:val="18"/>
        </w:rPr>
        <w:drawing>
          <wp:anchor distT="0" distB="0" distL="114300" distR="114300" simplePos="0" relativeHeight="251644416" behindDoc="0" locked="0" layoutInCell="1" allowOverlap="1" wp14:anchorId="55B651BA" wp14:editId="4E6A376B">
            <wp:simplePos x="0" y="0"/>
            <wp:positionH relativeFrom="column">
              <wp:posOffset>1718945</wp:posOffset>
            </wp:positionH>
            <wp:positionV relativeFrom="paragraph">
              <wp:posOffset>320675</wp:posOffset>
            </wp:positionV>
            <wp:extent cx="474980" cy="294005"/>
            <wp:effectExtent l="0" t="0" r="1270" b="0"/>
            <wp:wrapNone/>
            <wp:docPr id="22" name="Picture 22" descr="HP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74980" cy="294005"/>
                    </a:xfrm>
                    <a:prstGeom prst="rect">
                      <a:avLst/>
                    </a:prstGeom>
                  </pic:spPr>
                </pic:pic>
              </a:graphicData>
            </a:graphic>
            <wp14:sizeRelH relativeFrom="page">
              <wp14:pctWidth>0</wp14:pctWidth>
            </wp14:sizeRelH>
            <wp14:sizeRelV relativeFrom="page">
              <wp14:pctHeight>0</wp14:pctHeight>
            </wp14:sizeRelV>
          </wp:anchor>
        </w:drawing>
      </w:r>
      <w:r w:rsidR="003C4FEC" w:rsidRPr="0077330C">
        <w:rPr>
          <w:color w:val="31849B" w:themeColor="accent5" w:themeShade="BF"/>
          <w:sz w:val="18"/>
          <w:szCs w:val="18"/>
        </w:rPr>
        <w:t xml:space="preserve">Governor </w:t>
      </w:r>
      <w:r w:rsidR="00A73664">
        <w:rPr>
          <w:color w:val="31849B" w:themeColor="accent5" w:themeShade="BF"/>
          <w:sz w:val="18"/>
          <w:szCs w:val="18"/>
        </w:rPr>
        <w:t>Kathy Hochul</w:t>
      </w:r>
      <w:r w:rsidR="0077330C" w:rsidRPr="0077330C">
        <w:rPr>
          <w:color w:val="31849B" w:themeColor="accent5" w:themeShade="BF"/>
          <w:sz w:val="18"/>
          <w:szCs w:val="18"/>
        </w:rPr>
        <w:t xml:space="preserve">  </w:t>
      </w:r>
      <w:r w:rsidR="0077330C" w:rsidRPr="0077330C">
        <w:rPr>
          <w:b/>
          <w:bCs/>
          <w:color w:val="31849B" w:themeColor="accent5" w:themeShade="BF"/>
          <w:sz w:val="18"/>
          <w:szCs w:val="18"/>
        </w:rPr>
        <w:t xml:space="preserve">•  </w:t>
      </w:r>
      <w:r w:rsidR="003C4FEC" w:rsidRPr="0077330C">
        <w:rPr>
          <w:color w:val="31849B" w:themeColor="accent5" w:themeShade="BF"/>
          <w:sz w:val="18"/>
          <w:szCs w:val="18"/>
        </w:rPr>
        <w:t xml:space="preserve">Mayor </w:t>
      </w:r>
      <w:r w:rsidR="00DF0EEA">
        <w:rPr>
          <w:color w:val="31849B" w:themeColor="accent5" w:themeShade="BF"/>
          <w:sz w:val="18"/>
          <w:szCs w:val="18"/>
        </w:rPr>
        <w:t xml:space="preserve">Eric Adams </w:t>
      </w:r>
      <w:r w:rsidR="0077330C" w:rsidRPr="0077330C">
        <w:rPr>
          <w:b/>
          <w:bCs/>
          <w:color w:val="31849B" w:themeColor="accent5" w:themeShade="BF"/>
          <w:sz w:val="18"/>
          <w:szCs w:val="18"/>
        </w:rPr>
        <w:t xml:space="preserve">•  </w:t>
      </w:r>
      <w:r w:rsidR="003C4FEC" w:rsidRPr="0077330C">
        <w:rPr>
          <w:color w:val="31849B" w:themeColor="accent5" w:themeShade="BF"/>
          <w:sz w:val="18"/>
          <w:szCs w:val="18"/>
        </w:rPr>
        <w:t xml:space="preserve">HPD </w:t>
      </w:r>
      <w:r w:rsidR="004D24CB">
        <w:rPr>
          <w:color w:val="31849B" w:themeColor="accent5" w:themeShade="BF"/>
          <w:sz w:val="18"/>
          <w:szCs w:val="18"/>
        </w:rPr>
        <w:t xml:space="preserve">Acting </w:t>
      </w:r>
      <w:r w:rsidR="003C4FEC" w:rsidRPr="0077330C">
        <w:rPr>
          <w:color w:val="31849B" w:themeColor="accent5" w:themeShade="BF"/>
          <w:sz w:val="18"/>
          <w:szCs w:val="18"/>
        </w:rPr>
        <w:t xml:space="preserve">Commissioner </w:t>
      </w:r>
      <w:r w:rsidR="002C7FEF">
        <w:rPr>
          <w:color w:val="31849B" w:themeColor="accent5" w:themeShade="BF"/>
          <w:sz w:val="18"/>
          <w:szCs w:val="18"/>
        </w:rPr>
        <w:t xml:space="preserve">Ahmed Tigani </w:t>
      </w:r>
      <w:r w:rsidR="0077330C" w:rsidRPr="0077330C">
        <w:rPr>
          <w:b/>
          <w:bCs/>
          <w:color w:val="31849B" w:themeColor="accent5" w:themeShade="BF"/>
          <w:sz w:val="18"/>
          <w:szCs w:val="18"/>
        </w:rPr>
        <w:t xml:space="preserve">•  </w:t>
      </w:r>
      <w:r w:rsidR="003C4FEC" w:rsidRPr="0077330C">
        <w:rPr>
          <w:color w:val="31849B" w:themeColor="accent5" w:themeShade="BF"/>
          <w:sz w:val="18"/>
          <w:szCs w:val="18"/>
        </w:rPr>
        <w:t xml:space="preserve">HDC President </w:t>
      </w:r>
      <w:r w:rsidR="004F74A0">
        <w:rPr>
          <w:color w:val="31849B" w:themeColor="accent5" w:themeShade="BF"/>
          <w:sz w:val="18"/>
          <w:szCs w:val="18"/>
        </w:rPr>
        <w:t>Eric Enderlin</w:t>
      </w:r>
    </w:p>
    <w:sectPr w:rsidR="003C4FEC" w:rsidRPr="0077330C" w:rsidSect="00B73E86">
      <w:type w:val="continuous"/>
      <w:pgSz w:w="13680" w:h="25920" w:code="5"/>
      <w:pgMar w:top="288" w:right="576" w:bottom="288" w:left="576" w:header="720" w:footer="720" w:gutter="0"/>
      <w:cols w:space="17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EFF09" w14:textId="77777777" w:rsidR="00DE4BEE" w:rsidRDefault="00DE4BEE" w:rsidP="000A7DBF">
      <w:pPr>
        <w:spacing w:after="0" w:line="240" w:lineRule="auto"/>
      </w:pPr>
      <w:r>
        <w:separator/>
      </w:r>
    </w:p>
  </w:endnote>
  <w:endnote w:type="continuationSeparator" w:id="0">
    <w:p w14:paraId="2E904BBB" w14:textId="77777777" w:rsidR="00DE4BEE" w:rsidRDefault="00DE4BEE" w:rsidP="000A7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200004A" w:usb2="00000200" w:usb3="00000000" w:csb0="00000001" w:csb1="00000000"/>
  </w:font>
  <w:font w:name="Shonar Bangla">
    <w:charset w:val="00"/>
    <w:family w:val="roman"/>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D44EA" w14:textId="77777777" w:rsidR="00DE4BEE" w:rsidRDefault="00DE4BEE" w:rsidP="000A7DBF">
      <w:pPr>
        <w:spacing w:after="0" w:line="240" w:lineRule="auto"/>
      </w:pPr>
      <w:r>
        <w:separator/>
      </w:r>
    </w:p>
  </w:footnote>
  <w:footnote w:type="continuationSeparator" w:id="0">
    <w:p w14:paraId="769DE5F1" w14:textId="77777777" w:rsidR="00DE4BEE" w:rsidRDefault="00DE4BEE" w:rsidP="000A7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75C46"/>
    <w:multiLevelType w:val="hybridMultilevel"/>
    <w:tmpl w:val="4C2A3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11B0E"/>
    <w:multiLevelType w:val="hybridMultilevel"/>
    <w:tmpl w:val="1008593E"/>
    <w:lvl w:ilvl="0" w:tplc="27F09600">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FB41E2"/>
    <w:multiLevelType w:val="hybridMultilevel"/>
    <w:tmpl w:val="7416D2C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68F66670"/>
    <w:multiLevelType w:val="hybridMultilevel"/>
    <w:tmpl w:val="EAEC1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7363249">
    <w:abstractNumId w:val="0"/>
  </w:num>
  <w:num w:numId="2" w16cid:durableId="132405079">
    <w:abstractNumId w:val="3"/>
  </w:num>
  <w:num w:numId="3" w16cid:durableId="2042709557">
    <w:abstractNumId w:val="1"/>
  </w:num>
  <w:num w:numId="4" w16cid:durableId="109231768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ephine Logozzo">
    <w15:presenceInfo w15:providerId="AD" w15:userId="S::Jlogozzo@NYCHDC.COM::ce4f7cab-0e85-4725-adbe-37bae15a2d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48"/>
    <w:rsid w:val="000041C4"/>
    <w:rsid w:val="000174B2"/>
    <w:rsid w:val="00022435"/>
    <w:rsid w:val="000613BA"/>
    <w:rsid w:val="000915A7"/>
    <w:rsid w:val="000A7DBF"/>
    <w:rsid w:val="000C25D0"/>
    <w:rsid w:val="000E16F3"/>
    <w:rsid w:val="000F3EBC"/>
    <w:rsid w:val="00122942"/>
    <w:rsid w:val="00147687"/>
    <w:rsid w:val="001663E6"/>
    <w:rsid w:val="00173F1F"/>
    <w:rsid w:val="00176EDF"/>
    <w:rsid w:val="001A74A7"/>
    <w:rsid w:val="001B00B0"/>
    <w:rsid w:val="001B64C0"/>
    <w:rsid w:val="001E660E"/>
    <w:rsid w:val="00217715"/>
    <w:rsid w:val="00224350"/>
    <w:rsid w:val="00270EF4"/>
    <w:rsid w:val="00290908"/>
    <w:rsid w:val="0029146E"/>
    <w:rsid w:val="002C7FEF"/>
    <w:rsid w:val="002D062E"/>
    <w:rsid w:val="002D135A"/>
    <w:rsid w:val="002D7911"/>
    <w:rsid w:val="00310A1C"/>
    <w:rsid w:val="00330D61"/>
    <w:rsid w:val="0034507E"/>
    <w:rsid w:val="003548FA"/>
    <w:rsid w:val="003571A4"/>
    <w:rsid w:val="00361DCD"/>
    <w:rsid w:val="00394695"/>
    <w:rsid w:val="0039659D"/>
    <w:rsid w:val="003A7D6A"/>
    <w:rsid w:val="003C4FEC"/>
    <w:rsid w:val="003E3A86"/>
    <w:rsid w:val="003F5B53"/>
    <w:rsid w:val="003F66C8"/>
    <w:rsid w:val="00432311"/>
    <w:rsid w:val="0043596C"/>
    <w:rsid w:val="00447729"/>
    <w:rsid w:val="00473B78"/>
    <w:rsid w:val="00473EA8"/>
    <w:rsid w:val="00482A8C"/>
    <w:rsid w:val="004D24CB"/>
    <w:rsid w:val="004D4304"/>
    <w:rsid w:val="004E247B"/>
    <w:rsid w:val="004F3373"/>
    <w:rsid w:val="004F49B9"/>
    <w:rsid w:val="004F74A0"/>
    <w:rsid w:val="0057383C"/>
    <w:rsid w:val="005F41CB"/>
    <w:rsid w:val="006308B7"/>
    <w:rsid w:val="007021F5"/>
    <w:rsid w:val="0071599E"/>
    <w:rsid w:val="007675D3"/>
    <w:rsid w:val="0077330C"/>
    <w:rsid w:val="00784197"/>
    <w:rsid w:val="00785433"/>
    <w:rsid w:val="007B7940"/>
    <w:rsid w:val="007F654E"/>
    <w:rsid w:val="00827611"/>
    <w:rsid w:val="00831AB8"/>
    <w:rsid w:val="00844991"/>
    <w:rsid w:val="00846712"/>
    <w:rsid w:val="00876F39"/>
    <w:rsid w:val="008B4256"/>
    <w:rsid w:val="008B55C9"/>
    <w:rsid w:val="008C190F"/>
    <w:rsid w:val="00913CFB"/>
    <w:rsid w:val="00973B46"/>
    <w:rsid w:val="009B00F7"/>
    <w:rsid w:val="009B788B"/>
    <w:rsid w:val="009E7A04"/>
    <w:rsid w:val="00A0545A"/>
    <w:rsid w:val="00A1380E"/>
    <w:rsid w:val="00A22073"/>
    <w:rsid w:val="00A53F48"/>
    <w:rsid w:val="00A541FA"/>
    <w:rsid w:val="00A73664"/>
    <w:rsid w:val="00A75A30"/>
    <w:rsid w:val="00A8703E"/>
    <w:rsid w:val="00A96C37"/>
    <w:rsid w:val="00AA1292"/>
    <w:rsid w:val="00B0214E"/>
    <w:rsid w:val="00B22D2E"/>
    <w:rsid w:val="00B73E86"/>
    <w:rsid w:val="00BA2791"/>
    <w:rsid w:val="00BC38AA"/>
    <w:rsid w:val="00BF6462"/>
    <w:rsid w:val="00C93A6C"/>
    <w:rsid w:val="00CE224F"/>
    <w:rsid w:val="00D02C42"/>
    <w:rsid w:val="00D0313A"/>
    <w:rsid w:val="00D364AE"/>
    <w:rsid w:val="00D46E23"/>
    <w:rsid w:val="00D55CA4"/>
    <w:rsid w:val="00D8400F"/>
    <w:rsid w:val="00D955D4"/>
    <w:rsid w:val="00DB09DC"/>
    <w:rsid w:val="00DE4BEE"/>
    <w:rsid w:val="00DF0EEA"/>
    <w:rsid w:val="00DF76B2"/>
    <w:rsid w:val="00F16848"/>
    <w:rsid w:val="00F517D6"/>
    <w:rsid w:val="00F55650"/>
    <w:rsid w:val="00F647AC"/>
    <w:rsid w:val="00FD5C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87A17B9"/>
  <w15:docId w15:val="{96998761-6242-4428-8403-96322AAA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24350"/>
    <w:pPr>
      <w:spacing w:before="60" w:after="0" w:line="240" w:lineRule="auto"/>
      <w:outlineLvl w:val="0"/>
    </w:pPr>
    <w:rPr>
      <w:rFonts w:asciiTheme="minorBidi" w:hAnsiTheme="minorBidi"/>
      <w:b/>
      <w:bCs/>
      <w:sz w:val="18"/>
      <w:szCs w:val="18"/>
    </w:rPr>
  </w:style>
  <w:style w:type="paragraph" w:styleId="Heading2">
    <w:name w:val="heading 2"/>
    <w:basedOn w:val="Normal"/>
    <w:next w:val="Normal"/>
    <w:link w:val="Heading2Char"/>
    <w:uiPriority w:val="9"/>
    <w:unhideWhenUsed/>
    <w:qFormat/>
    <w:rsid w:val="00224350"/>
    <w:pPr>
      <w:keepNext/>
      <w:keepLines/>
      <w:numPr>
        <w:numId w:val="3"/>
      </w:numPr>
      <w:shd w:val="clear" w:color="auto" w:fill="4BACC6" w:themeFill="accent5"/>
      <w:spacing w:before="200" w:after="0"/>
      <w:ind w:right="90" w:hanging="630"/>
      <w:outlineLvl w:val="1"/>
    </w:pPr>
    <w:rPr>
      <w:rFonts w:asciiTheme="minorBidi" w:eastAsiaTheme="majorEastAsia" w:hAnsiTheme="minorBidi"/>
      <w:b/>
      <w:bCs/>
      <w:color w:val="FFFFFF" w:themeColor="background1"/>
    </w:rPr>
  </w:style>
  <w:style w:type="paragraph" w:styleId="Heading3">
    <w:name w:val="heading 3"/>
    <w:basedOn w:val="Heading1"/>
    <w:next w:val="Normal"/>
    <w:link w:val="Heading3Char"/>
    <w:uiPriority w:val="9"/>
    <w:unhideWhenUsed/>
    <w:qFormat/>
    <w:rsid w:val="00224350"/>
    <w:pPr>
      <w:shd w:val="solid" w:color="DAEEF3" w:themeColor="accent5" w:themeTint="33" w:fill="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4350"/>
    <w:rPr>
      <w:rFonts w:asciiTheme="minorBidi" w:eastAsiaTheme="majorEastAsia" w:hAnsiTheme="minorBidi"/>
      <w:b/>
      <w:bCs/>
      <w:color w:val="FFFFFF" w:themeColor="background1"/>
      <w:shd w:val="clear" w:color="auto" w:fill="4BACC6" w:themeFill="accent5"/>
    </w:rPr>
  </w:style>
  <w:style w:type="character" w:customStyle="1" w:styleId="Heading3Char">
    <w:name w:val="Heading 3 Char"/>
    <w:basedOn w:val="DefaultParagraphFont"/>
    <w:link w:val="Heading3"/>
    <w:uiPriority w:val="9"/>
    <w:rsid w:val="00224350"/>
    <w:rPr>
      <w:rFonts w:asciiTheme="minorBidi" w:hAnsiTheme="minorBidi"/>
      <w:b/>
      <w:bCs/>
      <w:sz w:val="18"/>
      <w:szCs w:val="18"/>
      <w:shd w:val="solid" w:color="DAEEF3" w:themeColor="accent5" w:themeTint="33" w:fill="auto"/>
    </w:rPr>
  </w:style>
  <w:style w:type="character" w:styleId="Hyperlink">
    <w:name w:val="Hyperlink"/>
    <w:basedOn w:val="DefaultParagraphFont"/>
    <w:uiPriority w:val="99"/>
    <w:unhideWhenUsed/>
    <w:rsid w:val="00A53F48"/>
    <w:rPr>
      <w:color w:val="0000FF" w:themeColor="hyperlink"/>
      <w:u w:val="single"/>
    </w:rPr>
  </w:style>
  <w:style w:type="paragraph" w:styleId="Title">
    <w:name w:val="Title"/>
    <w:basedOn w:val="Normal"/>
    <w:next w:val="Normal"/>
    <w:link w:val="TitleChar"/>
    <w:uiPriority w:val="10"/>
    <w:qFormat/>
    <w:rsid w:val="00224350"/>
    <w:pPr>
      <w:keepNext/>
      <w:keepLines/>
      <w:spacing w:after="0"/>
      <w:ind w:left="1440"/>
      <w:outlineLvl w:val="0"/>
    </w:pPr>
    <w:rPr>
      <w:rFonts w:asciiTheme="minorBidi" w:eastAsiaTheme="majorEastAsia" w:hAnsiTheme="minorBidi"/>
      <w:noProof/>
      <w:color w:val="4BACC6" w:themeColor="accent5"/>
      <w:sz w:val="48"/>
      <w:szCs w:val="48"/>
    </w:rPr>
  </w:style>
  <w:style w:type="character" w:customStyle="1" w:styleId="TitleChar">
    <w:name w:val="Title Char"/>
    <w:basedOn w:val="DefaultParagraphFont"/>
    <w:link w:val="Title"/>
    <w:uiPriority w:val="10"/>
    <w:rsid w:val="00224350"/>
    <w:rPr>
      <w:rFonts w:asciiTheme="minorBidi" w:eastAsiaTheme="majorEastAsia" w:hAnsiTheme="minorBidi"/>
      <w:noProof/>
      <w:color w:val="4BACC6" w:themeColor="accent5"/>
      <w:sz w:val="48"/>
      <w:szCs w:val="48"/>
    </w:rPr>
  </w:style>
  <w:style w:type="paragraph" w:styleId="Subtitle">
    <w:name w:val="Subtitle"/>
    <w:basedOn w:val="Normal"/>
    <w:next w:val="Normal"/>
    <w:link w:val="SubtitleChar"/>
    <w:uiPriority w:val="11"/>
    <w:qFormat/>
    <w:rsid w:val="00224350"/>
    <w:pPr>
      <w:keepNext/>
      <w:keepLines/>
      <w:spacing w:after="0"/>
      <w:ind w:left="1440"/>
      <w:outlineLvl w:val="1"/>
    </w:pPr>
    <w:rPr>
      <w:rFonts w:asciiTheme="minorBidi" w:eastAsiaTheme="majorEastAsia" w:hAnsiTheme="minorBidi"/>
      <w:b/>
      <w:bCs/>
      <w:sz w:val="24"/>
      <w:szCs w:val="24"/>
    </w:rPr>
  </w:style>
  <w:style w:type="character" w:customStyle="1" w:styleId="SubtitleChar">
    <w:name w:val="Subtitle Char"/>
    <w:basedOn w:val="DefaultParagraphFont"/>
    <w:link w:val="Subtitle"/>
    <w:uiPriority w:val="11"/>
    <w:rsid w:val="00224350"/>
    <w:rPr>
      <w:rFonts w:asciiTheme="minorBidi" w:eastAsiaTheme="majorEastAsia" w:hAnsiTheme="minorBidi"/>
      <w:b/>
      <w:bCs/>
      <w:sz w:val="24"/>
      <w:szCs w:val="24"/>
    </w:rPr>
  </w:style>
  <w:style w:type="character" w:customStyle="1" w:styleId="Heading1Char">
    <w:name w:val="Heading 1 Char"/>
    <w:basedOn w:val="DefaultParagraphFont"/>
    <w:link w:val="Heading1"/>
    <w:uiPriority w:val="9"/>
    <w:rsid w:val="00224350"/>
    <w:rPr>
      <w:rFonts w:asciiTheme="minorBidi" w:hAnsiTheme="minorBidi"/>
      <w:b/>
      <w:bCs/>
      <w:sz w:val="18"/>
      <w:szCs w:val="18"/>
    </w:rPr>
  </w:style>
  <w:style w:type="paragraph" w:styleId="BalloonText">
    <w:name w:val="Balloon Text"/>
    <w:basedOn w:val="Normal"/>
    <w:link w:val="BalloonTextChar"/>
    <w:uiPriority w:val="99"/>
    <w:semiHidden/>
    <w:unhideWhenUsed/>
    <w:rsid w:val="002D1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5A"/>
    <w:rPr>
      <w:rFonts w:ascii="Tahoma" w:hAnsi="Tahoma" w:cs="Tahoma"/>
      <w:sz w:val="16"/>
      <w:szCs w:val="16"/>
    </w:rPr>
  </w:style>
  <w:style w:type="paragraph" w:styleId="Header">
    <w:name w:val="header"/>
    <w:basedOn w:val="Normal"/>
    <w:link w:val="HeaderChar"/>
    <w:uiPriority w:val="99"/>
    <w:unhideWhenUsed/>
    <w:rsid w:val="000A7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DBF"/>
  </w:style>
  <w:style w:type="paragraph" w:styleId="Footer">
    <w:name w:val="footer"/>
    <w:basedOn w:val="Normal"/>
    <w:link w:val="FooterChar"/>
    <w:uiPriority w:val="99"/>
    <w:unhideWhenUsed/>
    <w:rsid w:val="000A7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DBF"/>
  </w:style>
  <w:style w:type="character" w:styleId="CommentReference">
    <w:name w:val="annotation reference"/>
    <w:basedOn w:val="DefaultParagraphFont"/>
    <w:uiPriority w:val="99"/>
    <w:semiHidden/>
    <w:unhideWhenUsed/>
    <w:rsid w:val="00BF6462"/>
    <w:rPr>
      <w:sz w:val="16"/>
      <w:szCs w:val="16"/>
    </w:rPr>
  </w:style>
  <w:style w:type="paragraph" w:styleId="CommentText">
    <w:name w:val="annotation text"/>
    <w:basedOn w:val="Normal"/>
    <w:link w:val="CommentTextChar"/>
    <w:uiPriority w:val="99"/>
    <w:semiHidden/>
    <w:unhideWhenUsed/>
    <w:rsid w:val="00BF6462"/>
    <w:pPr>
      <w:spacing w:line="240" w:lineRule="auto"/>
    </w:pPr>
    <w:rPr>
      <w:sz w:val="20"/>
      <w:szCs w:val="20"/>
    </w:rPr>
  </w:style>
  <w:style w:type="character" w:customStyle="1" w:styleId="CommentTextChar">
    <w:name w:val="Comment Text Char"/>
    <w:basedOn w:val="DefaultParagraphFont"/>
    <w:link w:val="CommentText"/>
    <w:uiPriority w:val="99"/>
    <w:semiHidden/>
    <w:rsid w:val="00BF6462"/>
    <w:rPr>
      <w:sz w:val="20"/>
      <w:szCs w:val="20"/>
    </w:rPr>
  </w:style>
  <w:style w:type="paragraph" w:styleId="CommentSubject">
    <w:name w:val="annotation subject"/>
    <w:basedOn w:val="CommentText"/>
    <w:next w:val="CommentText"/>
    <w:link w:val="CommentSubjectChar"/>
    <w:uiPriority w:val="99"/>
    <w:semiHidden/>
    <w:unhideWhenUsed/>
    <w:rsid w:val="00BF6462"/>
    <w:rPr>
      <w:b/>
      <w:bCs/>
    </w:rPr>
  </w:style>
  <w:style w:type="character" w:customStyle="1" w:styleId="CommentSubjectChar">
    <w:name w:val="Comment Subject Char"/>
    <w:basedOn w:val="CommentTextChar"/>
    <w:link w:val="CommentSubject"/>
    <w:uiPriority w:val="99"/>
    <w:semiHidden/>
    <w:rsid w:val="00BF6462"/>
    <w:rPr>
      <w:b/>
      <w:bCs/>
      <w:sz w:val="20"/>
      <w:szCs w:val="20"/>
    </w:rPr>
  </w:style>
  <w:style w:type="paragraph" w:styleId="ListParagraph">
    <w:name w:val="List Paragraph"/>
    <w:basedOn w:val="Normal"/>
    <w:uiPriority w:val="34"/>
    <w:qFormat/>
    <w:rsid w:val="00A96C37"/>
    <w:pPr>
      <w:ind w:left="720"/>
      <w:contextualSpacing/>
    </w:pPr>
  </w:style>
  <w:style w:type="table" w:styleId="TableGrid">
    <w:name w:val="Table Grid"/>
    <w:basedOn w:val="TableNormal"/>
    <w:uiPriority w:val="39"/>
    <w:rsid w:val="0039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517D6"/>
    <w:rPr>
      <w:color w:val="800080" w:themeColor="followedHyperlink"/>
      <w:u w:val="single"/>
    </w:rPr>
  </w:style>
  <w:style w:type="character" w:styleId="UnresolvedMention">
    <w:name w:val="Unresolved Mention"/>
    <w:basedOn w:val="DefaultParagraphFont"/>
    <w:uiPriority w:val="99"/>
    <w:semiHidden/>
    <w:unhideWhenUsed/>
    <w:rsid w:val="00D03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usingconnect.nyc.gov/PublicWeb/"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www.developerwebsite.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BBF6D-37CE-4018-9238-ED388AC4E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1426</Words>
  <Characters>6757</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Taylor, Shaheem (HPD)</cp:lastModifiedBy>
  <cp:revision>2</cp:revision>
  <cp:lastPrinted>2020-01-02T22:28:00Z</cp:lastPrinted>
  <dcterms:created xsi:type="dcterms:W3CDTF">2025-11-06T16:33:00Z</dcterms:created>
  <dcterms:modified xsi:type="dcterms:W3CDTF">2025-11-06T16:33:00Z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a912c060-224e-4016-ad0f-f0fe1d82cb89</vt:lpwstr>
  </property>
  <property fmtid="{D5CDD505-2E9C-101B-9397-08002B2CF9AE}" pid="3" name="MSIP_Label_ebba276f-0474-4e48-a2bc-69b0eb22318c_Enabled">
    <vt:lpwstr>true</vt:lpwstr>
  </property>
  <property fmtid="{D5CDD505-2E9C-101B-9397-08002B2CF9AE}" pid="4" name="MSIP_Label_ebba276f-0474-4e48-a2bc-69b0eb22318c_SetDate">
    <vt:lpwstr>2025-03-24T19:44:23Z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3244f924-4bd3-4615-a21a-988a9a9dd4da</vt:lpwstr>
  </property>
  <property fmtid="{D5CDD505-2E9C-101B-9397-08002B2CF9AE}" pid="9" name="MSIP_Label_ebba276f-0474-4e48-a2bc-69b0eb22318c_ContentBits">
    <vt:lpwstr>0</vt:lpwstr>
  </property>
</Properties>
</file>